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D4041" w14:textId="77777777" w:rsidR="00A6257F" w:rsidRPr="00065576" w:rsidRDefault="00A6257F" w:rsidP="00A6257F">
      <w:pPr>
        <w:pStyle w:val="pkt"/>
        <w:spacing w:before="0" w:after="0"/>
        <w:ind w:left="0" w:firstLine="0"/>
        <w:rPr>
          <w:rFonts w:ascii="Arial" w:hAnsi="Arial"/>
          <w:b/>
        </w:rPr>
      </w:pPr>
      <w:r w:rsidRPr="00065576">
        <w:rPr>
          <w:rFonts w:ascii="Arial" w:hAnsi="Arial"/>
          <w:b/>
        </w:rPr>
        <w:t>Miejskie Wodociągi i Kanalizacja w Bydgoszczy - spółka z o.o.</w:t>
      </w:r>
    </w:p>
    <w:p w14:paraId="5AC6F0C7" w14:textId="14D062F3" w:rsidR="00A6257F" w:rsidRPr="00065576" w:rsidRDefault="00A6257F" w:rsidP="00A6257F">
      <w:pPr>
        <w:pStyle w:val="pkt"/>
        <w:spacing w:before="0" w:after="0"/>
        <w:ind w:left="0" w:firstLine="0"/>
        <w:rPr>
          <w:rFonts w:ascii="Arial" w:hAnsi="Arial"/>
          <w:b/>
        </w:rPr>
      </w:pPr>
      <w:r w:rsidRPr="00065576">
        <w:rPr>
          <w:rFonts w:ascii="Arial" w:hAnsi="Arial"/>
          <w:b/>
        </w:rPr>
        <w:t>85-817 Bydgoszcz ul. Toruńska 103</w:t>
      </w:r>
    </w:p>
    <w:p w14:paraId="1D0FE31A" w14:textId="69EF4215" w:rsidR="00A6257F" w:rsidRPr="00065576" w:rsidRDefault="00A6257F" w:rsidP="00A6257F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427"/>
          <w:tab w:val="left" w:pos="7938"/>
          <w:tab w:val="left" w:pos="8505"/>
          <w:tab w:val="right" w:pos="9026"/>
          <w:tab w:val="left" w:pos="9072"/>
        </w:tabs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NIP 554 030 92 41</w:t>
      </w:r>
    </w:p>
    <w:p w14:paraId="05882A00" w14:textId="77777777" w:rsidR="00A6257F" w:rsidRPr="00065576" w:rsidRDefault="00A6257F" w:rsidP="00A6257F">
      <w:pPr>
        <w:rPr>
          <w:rFonts w:ascii="Arial" w:hAnsi="Arial" w:cs="Arial"/>
        </w:rPr>
      </w:pPr>
      <w:r w:rsidRPr="00065576">
        <w:rPr>
          <w:rFonts w:ascii="Arial" w:hAnsi="Arial" w:cs="Arial"/>
        </w:rPr>
        <w:t>Nr KRS: 0000051276 Sąd Rejonowy w Bydgoszczy XIII Wydział Gospodarczy Krajowego Rejestru Sądowego</w:t>
      </w:r>
    </w:p>
    <w:p w14:paraId="53BFF566" w14:textId="77777777" w:rsidR="00A6257F" w:rsidRPr="00065576" w:rsidRDefault="00A6257F" w:rsidP="006702C2">
      <w:pPr>
        <w:spacing w:after="120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Wysokość kapitału zakładowego</w:t>
      </w:r>
      <w:r w:rsidR="006F0B87" w:rsidRPr="00065576">
        <w:rPr>
          <w:rFonts w:ascii="Arial" w:hAnsi="Arial" w:cs="Arial"/>
          <w:color w:val="000000"/>
        </w:rPr>
        <w:t>: 369 088 000,00</w:t>
      </w:r>
      <w:r w:rsidR="002E5636" w:rsidRPr="00065576">
        <w:rPr>
          <w:rFonts w:ascii="Arial" w:hAnsi="Arial" w:cs="Arial"/>
          <w:color w:val="000000"/>
        </w:rPr>
        <w:t xml:space="preserve"> </w:t>
      </w:r>
      <w:r w:rsidRPr="00065576">
        <w:rPr>
          <w:rFonts w:ascii="Arial" w:hAnsi="Arial" w:cs="Arial"/>
          <w:color w:val="000000"/>
        </w:rPr>
        <w:t>zł</w:t>
      </w:r>
    </w:p>
    <w:p w14:paraId="06363B20" w14:textId="77777777" w:rsidR="00BC60F0" w:rsidRPr="00065576" w:rsidRDefault="00BC60F0" w:rsidP="00BC60F0">
      <w:pPr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telefon 52 5860508</w:t>
      </w:r>
    </w:p>
    <w:p w14:paraId="78F606C7" w14:textId="6A13CC56" w:rsidR="00A6257F" w:rsidRPr="00065576" w:rsidRDefault="00A6257F" w:rsidP="00BC60F0">
      <w:pPr>
        <w:jc w:val="both"/>
        <w:rPr>
          <w:rFonts w:ascii="Arial" w:hAnsi="Arial" w:cs="Arial"/>
          <w:color w:val="000000" w:themeColor="text1"/>
          <w:lang w:val="de-DE"/>
        </w:rPr>
      </w:pPr>
      <w:r w:rsidRPr="00065576">
        <w:rPr>
          <w:rFonts w:ascii="Arial" w:hAnsi="Arial" w:cs="Arial"/>
          <w:color w:val="000000" w:themeColor="text1"/>
          <w:lang w:val="de-DE"/>
        </w:rPr>
        <w:t xml:space="preserve">adres e-mail: </w:t>
      </w:r>
      <w:hyperlink r:id="rId8" w:history="1">
        <w:r w:rsidR="00E26A6D" w:rsidRPr="00065576">
          <w:rPr>
            <w:rStyle w:val="Hipercze"/>
            <w:rFonts w:ascii="Arial" w:hAnsi="Arial" w:cs="Arial"/>
            <w:lang w:val="de-DE"/>
          </w:rPr>
          <w:t>tz2@mwik.bydgoszcz.pl</w:t>
        </w:r>
      </w:hyperlink>
    </w:p>
    <w:p w14:paraId="116EF5EF" w14:textId="79A2070F" w:rsidR="00A6257F" w:rsidRPr="00065576" w:rsidRDefault="00A6257F" w:rsidP="006702C2">
      <w:pPr>
        <w:spacing w:after="360"/>
        <w:jc w:val="both"/>
        <w:rPr>
          <w:rFonts w:ascii="Arial" w:hAnsi="Arial" w:cs="Arial"/>
          <w:u w:val="single"/>
          <w:lang w:val="de-DE"/>
        </w:rPr>
      </w:pPr>
      <w:r w:rsidRPr="00065576">
        <w:rPr>
          <w:rFonts w:ascii="Arial" w:hAnsi="Arial" w:cs="Arial"/>
        </w:rPr>
        <w:t>adres WWW: http://www.</w:t>
      </w:r>
      <w:r w:rsidR="004C3E38" w:rsidRPr="00065576">
        <w:rPr>
          <w:rFonts w:ascii="Arial" w:hAnsi="Arial" w:cs="Arial"/>
        </w:rPr>
        <w:t>bip.</w:t>
      </w:r>
      <w:r w:rsidRPr="00065576">
        <w:rPr>
          <w:rFonts w:ascii="Arial" w:hAnsi="Arial" w:cs="Arial"/>
        </w:rPr>
        <w:t>mwik.bydgoszcz.pl</w:t>
      </w:r>
    </w:p>
    <w:p w14:paraId="68DD8C31" w14:textId="3D0B21B5" w:rsidR="006702C2" w:rsidRPr="00065576" w:rsidRDefault="006702C2" w:rsidP="006702C2">
      <w:pPr>
        <w:spacing w:after="1200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Nr sprawy: </w:t>
      </w:r>
      <w:r w:rsidR="002B4A72" w:rsidRPr="00065576">
        <w:rPr>
          <w:rFonts w:ascii="Arial" w:hAnsi="Arial" w:cs="Arial"/>
          <w:b/>
          <w:color w:val="000000"/>
        </w:rPr>
        <w:t>ZR-074/Rb/RZ/2025</w:t>
      </w:r>
    </w:p>
    <w:p w14:paraId="165820C0" w14:textId="77777777" w:rsidR="006702C2" w:rsidRPr="00065576" w:rsidRDefault="006702C2" w:rsidP="00832574">
      <w:pPr>
        <w:pStyle w:val="Nagwek1"/>
        <w:jc w:val="center"/>
        <w:rPr>
          <w:sz w:val="24"/>
          <w:szCs w:val="24"/>
        </w:rPr>
      </w:pPr>
      <w:r w:rsidRPr="00065576">
        <w:rPr>
          <w:sz w:val="24"/>
          <w:szCs w:val="24"/>
        </w:rPr>
        <w:t>SPECYFIKACJA ISTOTNYCH WARUNKÓW ZAMÓWIENIA</w:t>
      </w:r>
    </w:p>
    <w:p w14:paraId="4DED1D45" w14:textId="77777777" w:rsidR="006702C2" w:rsidRPr="00065576" w:rsidRDefault="006702C2" w:rsidP="006702C2">
      <w:pPr>
        <w:pStyle w:val="Tytu"/>
        <w:tabs>
          <w:tab w:val="left" w:pos="0"/>
        </w:tabs>
        <w:ind w:right="23"/>
        <w:rPr>
          <w:rFonts w:ascii="Arial" w:hAnsi="Arial"/>
          <w:b w:val="0"/>
          <w:sz w:val="24"/>
          <w:szCs w:val="24"/>
        </w:rPr>
      </w:pPr>
      <w:r w:rsidRPr="00065576">
        <w:rPr>
          <w:rFonts w:ascii="Arial" w:hAnsi="Arial"/>
          <w:b w:val="0"/>
          <w:sz w:val="24"/>
          <w:szCs w:val="24"/>
        </w:rPr>
        <w:t>(oznaczona dalej w tekście w skrócie SIWZ)</w:t>
      </w:r>
    </w:p>
    <w:p w14:paraId="1C88D0C3" w14:textId="77777777" w:rsidR="006702C2" w:rsidRPr="00065576" w:rsidRDefault="006702C2" w:rsidP="006702C2">
      <w:pPr>
        <w:pStyle w:val="Tytu"/>
        <w:tabs>
          <w:tab w:val="left" w:pos="0"/>
        </w:tabs>
        <w:ind w:right="23"/>
        <w:rPr>
          <w:rFonts w:ascii="Arial" w:hAnsi="Arial"/>
          <w:b w:val="0"/>
          <w:bCs/>
          <w:sz w:val="24"/>
          <w:szCs w:val="24"/>
        </w:rPr>
      </w:pPr>
      <w:r w:rsidRPr="00065576">
        <w:rPr>
          <w:rFonts w:ascii="Arial" w:hAnsi="Arial"/>
          <w:b w:val="0"/>
          <w:bCs/>
          <w:sz w:val="24"/>
          <w:szCs w:val="24"/>
        </w:rPr>
        <w:t>dla</w:t>
      </w:r>
    </w:p>
    <w:p w14:paraId="47BD8382" w14:textId="77777777" w:rsidR="006702C2" w:rsidRPr="00065576" w:rsidRDefault="006702C2" w:rsidP="006702C2">
      <w:pPr>
        <w:pStyle w:val="Tytu"/>
        <w:tabs>
          <w:tab w:val="left" w:pos="0"/>
        </w:tabs>
        <w:ind w:right="23"/>
        <w:rPr>
          <w:rFonts w:ascii="Arial" w:hAnsi="Arial"/>
          <w:b w:val="0"/>
          <w:bCs/>
          <w:sz w:val="24"/>
          <w:szCs w:val="24"/>
        </w:rPr>
      </w:pPr>
      <w:r w:rsidRPr="00065576">
        <w:rPr>
          <w:rFonts w:ascii="Arial" w:hAnsi="Arial"/>
          <w:b w:val="0"/>
          <w:bCs/>
          <w:sz w:val="24"/>
          <w:szCs w:val="24"/>
        </w:rPr>
        <w:t>przetargu nieograniczonego</w:t>
      </w:r>
    </w:p>
    <w:p w14:paraId="4C6AF4AF" w14:textId="77777777" w:rsidR="006702C2" w:rsidRPr="00065576" w:rsidRDefault="006702C2" w:rsidP="006702C2">
      <w:pPr>
        <w:pStyle w:val="Tytu"/>
        <w:tabs>
          <w:tab w:val="left" w:pos="0"/>
        </w:tabs>
        <w:ind w:right="23"/>
        <w:rPr>
          <w:rFonts w:ascii="Arial" w:hAnsi="Arial"/>
          <w:b w:val="0"/>
          <w:bCs/>
          <w:sz w:val="24"/>
          <w:szCs w:val="24"/>
        </w:rPr>
      </w:pPr>
      <w:r w:rsidRPr="00065576">
        <w:rPr>
          <w:rFonts w:ascii="Arial" w:hAnsi="Arial"/>
          <w:b w:val="0"/>
          <w:bCs/>
          <w:sz w:val="24"/>
          <w:szCs w:val="24"/>
        </w:rPr>
        <w:t>na wykonanie zamówienia pn.</w:t>
      </w:r>
    </w:p>
    <w:p w14:paraId="3E39AAFA" w14:textId="728A2136" w:rsidR="00BD774B" w:rsidRPr="00065576" w:rsidRDefault="002B4A72" w:rsidP="00B32001">
      <w:pPr>
        <w:pStyle w:val="Tytu"/>
        <w:tabs>
          <w:tab w:val="left" w:pos="-180"/>
        </w:tabs>
        <w:spacing w:before="240"/>
        <w:ind w:right="-471"/>
        <w:rPr>
          <w:rStyle w:val="NagowekSIWZ"/>
          <w:b/>
          <w:bCs w:val="0"/>
          <w:color w:val="000000"/>
          <w:szCs w:val="24"/>
        </w:rPr>
      </w:pPr>
      <w:r w:rsidRPr="00065576">
        <w:rPr>
          <w:rFonts w:ascii="Arial" w:hAnsi="Arial" w:cs="Arial"/>
          <w:bCs/>
          <w:color w:val="000000"/>
          <w:sz w:val="24"/>
          <w:szCs w:val="24"/>
        </w:rPr>
        <w:t xml:space="preserve">Wykonanie ogrodzenia panelowego na podmurówce wzdłuż ul. Koronowskiej </w:t>
      </w:r>
      <w:r w:rsidR="0016462C">
        <w:rPr>
          <w:rFonts w:ascii="Arial" w:hAnsi="Arial" w:cs="Arial"/>
          <w:bCs/>
          <w:color w:val="000000"/>
          <w:sz w:val="24"/>
          <w:szCs w:val="24"/>
        </w:rPr>
        <w:t xml:space="preserve">96 </w:t>
      </w:r>
      <w:r w:rsidRPr="00065576">
        <w:rPr>
          <w:rFonts w:ascii="Arial" w:hAnsi="Arial" w:cs="Arial"/>
          <w:bCs/>
          <w:color w:val="000000"/>
          <w:sz w:val="24"/>
          <w:szCs w:val="24"/>
        </w:rPr>
        <w:t>na Stacji wodociągowej "Czyżkówko"</w:t>
      </w:r>
      <w:r w:rsidR="0016462C">
        <w:rPr>
          <w:rFonts w:ascii="Arial" w:hAnsi="Arial" w:cs="Arial"/>
          <w:bCs/>
          <w:color w:val="000000"/>
          <w:sz w:val="24"/>
          <w:szCs w:val="24"/>
        </w:rPr>
        <w:t xml:space="preserve"> w Bydgoszczy</w:t>
      </w:r>
    </w:p>
    <w:p w14:paraId="456104A6" w14:textId="77777777" w:rsidR="004126D8" w:rsidRPr="00065576" w:rsidRDefault="00BD774B" w:rsidP="00110BA3">
      <w:pPr>
        <w:pStyle w:val="Nagwek2"/>
        <w:numPr>
          <w:ilvl w:val="0"/>
          <w:numId w:val="1"/>
        </w:numPr>
        <w:tabs>
          <w:tab w:val="clear" w:pos="360"/>
        </w:tabs>
        <w:spacing w:after="120" w:line="360" w:lineRule="auto"/>
        <w:ind w:left="283" w:hanging="357"/>
        <w:jc w:val="left"/>
        <w:rPr>
          <w:rStyle w:val="NagowekSIWZ"/>
          <w:b/>
          <w:bCs w:val="0"/>
          <w:szCs w:val="24"/>
          <w:u w:val="none"/>
        </w:rPr>
      </w:pPr>
      <w:r w:rsidRPr="00065576">
        <w:rPr>
          <w:rStyle w:val="NagowekSIWZ"/>
          <w:szCs w:val="24"/>
        </w:rPr>
        <w:br w:type="page"/>
      </w:r>
      <w:r w:rsidR="004126D8" w:rsidRPr="00065576">
        <w:rPr>
          <w:rStyle w:val="NagowekSIWZ"/>
          <w:b/>
          <w:bCs w:val="0"/>
          <w:szCs w:val="24"/>
          <w:u w:val="none"/>
        </w:rPr>
        <w:lastRenderedPageBreak/>
        <w:t xml:space="preserve">Nazwa oraz adres </w:t>
      </w:r>
      <w:r w:rsidR="00260A51" w:rsidRPr="00065576">
        <w:rPr>
          <w:rStyle w:val="NagowekSIWZ"/>
          <w:b/>
          <w:bCs w:val="0"/>
          <w:szCs w:val="24"/>
          <w:u w:val="none"/>
        </w:rPr>
        <w:t>Z</w:t>
      </w:r>
      <w:r w:rsidR="004126D8" w:rsidRPr="00065576">
        <w:rPr>
          <w:rStyle w:val="NagowekSIWZ"/>
          <w:b/>
          <w:bCs w:val="0"/>
          <w:szCs w:val="24"/>
          <w:u w:val="none"/>
        </w:rPr>
        <w:t>amawiającego</w:t>
      </w:r>
    </w:p>
    <w:p w14:paraId="35FC2740" w14:textId="77777777" w:rsidR="004126D8" w:rsidRPr="00065576" w:rsidRDefault="004126D8" w:rsidP="00110BA3">
      <w:pPr>
        <w:pStyle w:val="pkt"/>
        <w:tabs>
          <w:tab w:val="num" w:pos="360"/>
        </w:tabs>
        <w:spacing w:before="0" w:after="120" w:line="360" w:lineRule="auto"/>
        <w:ind w:left="357" w:firstLine="6"/>
        <w:jc w:val="left"/>
        <w:rPr>
          <w:rFonts w:ascii="Arial" w:hAnsi="Arial"/>
        </w:rPr>
      </w:pPr>
      <w:r w:rsidRPr="00065576">
        <w:rPr>
          <w:rFonts w:ascii="Arial" w:hAnsi="Arial"/>
        </w:rPr>
        <w:t>Miejskie Wodociągi i Kanalizacja w Bydgoszczy</w:t>
      </w:r>
      <w:r w:rsidR="00511B49" w:rsidRPr="00065576">
        <w:rPr>
          <w:rFonts w:ascii="Arial" w:hAnsi="Arial"/>
        </w:rPr>
        <w:t xml:space="preserve"> -</w:t>
      </w:r>
      <w:r w:rsidRPr="00065576">
        <w:rPr>
          <w:rFonts w:ascii="Arial" w:hAnsi="Arial"/>
        </w:rPr>
        <w:t xml:space="preserve"> </w:t>
      </w:r>
      <w:r w:rsidR="000A5865" w:rsidRPr="00065576">
        <w:rPr>
          <w:rFonts w:ascii="Arial" w:hAnsi="Arial"/>
        </w:rPr>
        <w:t>s</w:t>
      </w:r>
      <w:r w:rsidRPr="00065576">
        <w:rPr>
          <w:rFonts w:ascii="Arial" w:hAnsi="Arial"/>
        </w:rPr>
        <w:t xml:space="preserve">półka z o.o. </w:t>
      </w:r>
      <w:r w:rsidRPr="00065576">
        <w:rPr>
          <w:rFonts w:ascii="Arial" w:hAnsi="Arial"/>
        </w:rPr>
        <w:br/>
        <w:t>85-817 Bydgoszcz</w:t>
      </w:r>
      <w:r w:rsidR="006702C2" w:rsidRPr="00065576">
        <w:rPr>
          <w:rFonts w:ascii="Arial" w:hAnsi="Arial"/>
        </w:rPr>
        <w:t>,</w:t>
      </w:r>
      <w:r w:rsidRPr="00065576">
        <w:rPr>
          <w:rFonts w:ascii="Arial" w:hAnsi="Arial"/>
        </w:rPr>
        <w:t xml:space="preserve"> ul. Toruńska 103.</w:t>
      </w:r>
    </w:p>
    <w:p w14:paraId="257A9F03" w14:textId="77777777" w:rsidR="000269BB" w:rsidRPr="00065576" w:rsidRDefault="004126D8" w:rsidP="00110BA3">
      <w:pPr>
        <w:pStyle w:val="Nagwek2"/>
        <w:numPr>
          <w:ilvl w:val="0"/>
          <w:numId w:val="1"/>
        </w:numPr>
        <w:tabs>
          <w:tab w:val="clear" w:pos="360"/>
        </w:tabs>
        <w:spacing w:after="120" w:line="360" w:lineRule="auto"/>
        <w:ind w:left="283" w:hanging="357"/>
        <w:jc w:val="left"/>
        <w:rPr>
          <w:rFonts w:ascii="Arial" w:hAnsi="Arial"/>
          <w:b w:val="0"/>
          <w:bCs/>
          <w:sz w:val="24"/>
          <w:szCs w:val="24"/>
        </w:rPr>
      </w:pPr>
      <w:r w:rsidRPr="00065576">
        <w:rPr>
          <w:rStyle w:val="NagowekSIWZ"/>
          <w:b/>
          <w:bCs w:val="0"/>
          <w:szCs w:val="24"/>
          <w:u w:val="none"/>
        </w:rPr>
        <w:t>Tryb udzielenia zamówienia</w:t>
      </w:r>
      <w:r w:rsidRPr="00065576">
        <w:rPr>
          <w:rStyle w:val="NagowekSIWZ"/>
          <w:szCs w:val="24"/>
          <w:u w:val="none"/>
        </w:rPr>
        <w:t xml:space="preserve"> </w:t>
      </w:r>
      <w:r w:rsidR="005B745E" w:rsidRPr="00065576">
        <w:rPr>
          <w:rStyle w:val="NagowekSIWZ"/>
          <w:szCs w:val="24"/>
          <w:u w:val="none"/>
        </w:rPr>
        <w:t xml:space="preserve">- </w:t>
      </w:r>
      <w:r w:rsidR="000269BB" w:rsidRPr="00065576">
        <w:rPr>
          <w:rStyle w:val="NagowekSIWZ"/>
          <w:szCs w:val="24"/>
          <w:u w:val="none"/>
        </w:rPr>
        <w:t>Przetarg nieograniczony</w:t>
      </w:r>
    </w:p>
    <w:p w14:paraId="6C330AFB" w14:textId="77777777" w:rsidR="004126D8" w:rsidRPr="00065576" w:rsidRDefault="004126D8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4"/>
        <w:jc w:val="left"/>
        <w:rPr>
          <w:rStyle w:val="NagowekSIWZ"/>
          <w:b/>
          <w:bCs w:val="0"/>
          <w:szCs w:val="24"/>
          <w:u w:val="none"/>
        </w:rPr>
      </w:pPr>
      <w:r w:rsidRPr="00065576">
        <w:rPr>
          <w:rStyle w:val="NagowekSIWZ"/>
          <w:b/>
          <w:bCs w:val="0"/>
          <w:szCs w:val="24"/>
          <w:u w:val="none"/>
        </w:rPr>
        <w:t>Opis przedmiotu zamówienia</w:t>
      </w:r>
    </w:p>
    <w:p w14:paraId="7D3937AA" w14:textId="6DF60ADF" w:rsidR="000269BB" w:rsidRPr="00065576" w:rsidRDefault="000269BB" w:rsidP="00D47480">
      <w:pPr>
        <w:pStyle w:val="Nagwek"/>
        <w:numPr>
          <w:ilvl w:val="1"/>
          <w:numId w:val="14"/>
        </w:numPr>
        <w:tabs>
          <w:tab w:val="clear" w:pos="1146"/>
          <w:tab w:val="num" w:pos="900"/>
        </w:tabs>
        <w:spacing w:line="360" w:lineRule="auto"/>
        <w:ind w:left="900" w:hanging="54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Nazwa zamówienia: </w:t>
      </w:r>
      <w:r w:rsidR="002B4A72" w:rsidRPr="00065576">
        <w:rPr>
          <w:rFonts w:ascii="Arial" w:hAnsi="Arial" w:cs="Arial"/>
          <w:b/>
          <w:bCs/>
        </w:rPr>
        <w:t>Wykonanie ogrodzenia panelowego na podmurówce</w:t>
      </w:r>
      <w:r w:rsidR="008F42F7">
        <w:rPr>
          <w:rFonts w:ascii="Arial" w:hAnsi="Arial" w:cs="Arial"/>
          <w:b/>
          <w:bCs/>
        </w:rPr>
        <w:t xml:space="preserve"> w</w:t>
      </w:r>
      <w:r w:rsidR="002B4A72" w:rsidRPr="00065576">
        <w:rPr>
          <w:rFonts w:ascii="Arial" w:hAnsi="Arial" w:cs="Arial"/>
          <w:b/>
          <w:bCs/>
        </w:rPr>
        <w:t xml:space="preserve">zdłuż ul. Koronowskiej </w:t>
      </w:r>
      <w:r w:rsidR="008F42F7">
        <w:rPr>
          <w:rFonts w:ascii="Arial" w:hAnsi="Arial" w:cs="Arial"/>
          <w:b/>
          <w:bCs/>
        </w:rPr>
        <w:t xml:space="preserve">96 </w:t>
      </w:r>
      <w:r w:rsidR="002B4A72" w:rsidRPr="00065576">
        <w:rPr>
          <w:rFonts w:ascii="Arial" w:hAnsi="Arial" w:cs="Arial"/>
          <w:b/>
          <w:bCs/>
        </w:rPr>
        <w:t>na Stacji wodociągowej "Czyżkówko"</w:t>
      </w:r>
      <w:r w:rsidR="008F42F7">
        <w:rPr>
          <w:rFonts w:ascii="Arial" w:hAnsi="Arial" w:cs="Arial"/>
          <w:b/>
          <w:bCs/>
        </w:rPr>
        <w:t xml:space="preserve"> w Bydgoszczy</w:t>
      </w:r>
      <w:r w:rsidRPr="00065576">
        <w:rPr>
          <w:rFonts w:ascii="Arial" w:hAnsi="Arial" w:cs="Arial"/>
          <w:b/>
          <w:bCs/>
        </w:rPr>
        <w:t>.</w:t>
      </w:r>
    </w:p>
    <w:p w14:paraId="171977F6" w14:textId="77777777" w:rsidR="000269BB" w:rsidRPr="00065576" w:rsidRDefault="000269BB" w:rsidP="00D47480">
      <w:pPr>
        <w:pStyle w:val="Nagwek"/>
        <w:numPr>
          <w:ilvl w:val="1"/>
          <w:numId w:val="14"/>
        </w:numPr>
        <w:tabs>
          <w:tab w:val="clear" w:pos="1146"/>
          <w:tab w:val="num" w:pos="900"/>
        </w:tabs>
        <w:spacing w:line="360" w:lineRule="auto"/>
        <w:ind w:left="900" w:hanging="54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Zakres przedmiotu zamówienia:</w:t>
      </w:r>
    </w:p>
    <w:p w14:paraId="471BCDF1" w14:textId="59AE4FFE" w:rsidR="00B32001" w:rsidRPr="00065576" w:rsidRDefault="000269BB" w:rsidP="00D47480">
      <w:pPr>
        <w:pStyle w:val="Nagwek"/>
        <w:numPr>
          <w:ilvl w:val="2"/>
          <w:numId w:val="14"/>
        </w:numPr>
        <w:tabs>
          <w:tab w:val="clear" w:pos="4536"/>
          <w:tab w:val="num" w:pos="900"/>
          <w:tab w:val="center" w:pos="1620"/>
        </w:tabs>
        <w:spacing w:line="360" w:lineRule="auto"/>
        <w:ind w:left="1620"/>
        <w:jc w:val="both"/>
        <w:rPr>
          <w:rFonts w:ascii="Arial" w:hAnsi="Arial" w:cs="Arial"/>
          <w:color w:val="000000"/>
        </w:rPr>
      </w:pPr>
      <w:bookmarkStart w:id="0" w:name="_Hlk164336790"/>
      <w:bookmarkStart w:id="1" w:name="_Hlk164341705"/>
      <w:r w:rsidRPr="00065576">
        <w:rPr>
          <w:rFonts w:ascii="Arial" w:hAnsi="Arial"/>
          <w:color w:val="000000"/>
        </w:rPr>
        <w:t>Zakres rzeczowy obejmuje</w:t>
      </w:r>
      <w:r w:rsidR="00A675F1" w:rsidRPr="00065576">
        <w:rPr>
          <w:rFonts w:ascii="Arial" w:hAnsi="Arial"/>
          <w:color w:val="000000"/>
        </w:rPr>
        <w:t xml:space="preserve"> </w:t>
      </w:r>
      <w:r w:rsidR="00AE2B81" w:rsidRPr="00065576">
        <w:rPr>
          <w:rFonts w:ascii="Arial" w:hAnsi="Arial"/>
          <w:color w:val="000000"/>
        </w:rPr>
        <w:t>wykonanie</w:t>
      </w:r>
      <w:r w:rsidR="002B4A72" w:rsidRPr="00065576">
        <w:rPr>
          <w:rFonts w:ascii="Arial" w:hAnsi="Arial"/>
          <w:color w:val="000000"/>
        </w:rPr>
        <w:t xml:space="preserve"> ogrodzenia panelowego na podmurówce wzdłuż ul. Koronowskiej </w:t>
      </w:r>
      <w:r w:rsidR="003A4AF1">
        <w:rPr>
          <w:rFonts w:ascii="Arial" w:hAnsi="Arial"/>
          <w:color w:val="000000"/>
        </w:rPr>
        <w:t xml:space="preserve">96 </w:t>
      </w:r>
      <w:r w:rsidR="002B4A72" w:rsidRPr="00065576">
        <w:rPr>
          <w:rFonts w:ascii="Arial" w:hAnsi="Arial"/>
          <w:color w:val="000000"/>
        </w:rPr>
        <w:t>na Stacji wodociągowej "Czyżkówko"</w:t>
      </w:r>
      <w:r w:rsidR="003A4AF1">
        <w:rPr>
          <w:rFonts w:ascii="Arial" w:hAnsi="Arial"/>
          <w:color w:val="000000"/>
        </w:rPr>
        <w:t xml:space="preserve"> w Bydgoszczy</w:t>
      </w:r>
      <w:r w:rsidR="002B4A72" w:rsidRPr="00065576">
        <w:rPr>
          <w:rFonts w:ascii="Arial" w:hAnsi="Arial"/>
          <w:color w:val="000000"/>
        </w:rPr>
        <w:t>.</w:t>
      </w:r>
    </w:p>
    <w:bookmarkEnd w:id="0"/>
    <w:bookmarkEnd w:id="1"/>
    <w:p w14:paraId="5F34EB23" w14:textId="743346FA" w:rsidR="006F0B87" w:rsidRPr="00065576" w:rsidRDefault="00B06139" w:rsidP="00D47480">
      <w:pPr>
        <w:pStyle w:val="Nagwek"/>
        <w:numPr>
          <w:ilvl w:val="2"/>
          <w:numId w:val="14"/>
        </w:numPr>
        <w:tabs>
          <w:tab w:val="clear" w:pos="4536"/>
          <w:tab w:val="num" w:pos="900"/>
        </w:tabs>
        <w:spacing w:line="360" w:lineRule="auto"/>
        <w:ind w:left="162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Szczegółowo określają </w:t>
      </w:r>
      <w:r w:rsidR="000819B1" w:rsidRPr="00065576">
        <w:rPr>
          <w:rFonts w:ascii="Arial" w:hAnsi="Arial"/>
          <w:color w:val="000000"/>
        </w:rPr>
        <w:t xml:space="preserve">dokumenty wymienione w Wykazie dokumentów opisujących przedmiot zamówienia, stanowiącym </w:t>
      </w:r>
      <w:r w:rsidR="00B50BAF" w:rsidRPr="00065576">
        <w:rPr>
          <w:rFonts w:ascii="Arial" w:hAnsi="Arial"/>
          <w:color w:val="000000"/>
        </w:rPr>
        <w:t xml:space="preserve">Załącznik nr </w:t>
      </w:r>
      <w:r w:rsidR="00A85605" w:rsidRPr="00065576">
        <w:rPr>
          <w:rFonts w:ascii="Arial" w:hAnsi="Arial"/>
          <w:color w:val="000000"/>
        </w:rPr>
        <w:t>7</w:t>
      </w:r>
      <w:r w:rsidR="00B50BAF" w:rsidRPr="00065576">
        <w:rPr>
          <w:rFonts w:ascii="Arial" w:hAnsi="Arial"/>
          <w:color w:val="000000"/>
        </w:rPr>
        <w:t xml:space="preserve"> do SIWZ</w:t>
      </w:r>
      <w:r w:rsidR="006F0B87" w:rsidRPr="00065576">
        <w:rPr>
          <w:rFonts w:ascii="Arial" w:hAnsi="Arial"/>
          <w:color w:val="000000"/>
        </w:rPr>
        <w:t>.</w:t>
      </w:r>
    </w:p>
    <w:p w14:paraId="0C2D8F89" w14:textId="55FB7041" w:rsidR="000269BB" w:rsidRPr="00065576" w:rsidRDefault="000269BB" w:rsidP="00D47480">
      <w:pPr>
        <w:pStyle w:val="Nagwek"/>
        <w:numPr>
          <w:ilvl w:val="1"/>
          <w:numId w:val="14"/>
        </w:numPr>
        <w:tabs>
          <w:tab w:val="clear" w:pos="1146"/>
          <w:tab w:val="num" w:pos="900"/>
        </w:tabs>
        <w:spacing w:line="360" w:lineRule="auto"/>
        <w:ind w:left="900" w:hanging="54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Oznaczenie wg CPV</w:t>
      </w:r>
      <w:bookmarkStart w:id="2" w:name="_Hlk164334991"/>
      <w:r w:rsidR="00AB140B" w:rsidRPr="00065576">
        <w:rPr>
          <w:rFonts w:ascii="Arial" w:hAnsi="Arial" w:cs="Arial"/>
        </w:rPr>
        <w:t>:</w:t>
      </w:r>
      <w:r w:rsidRPr="00065576">
        <w:rPr>
          <w:rFonts w:ascii="Arial" w:hAnsi="Arial" w:cs="Arial"/>
        </w:rPr>
        <w:t xml:space="preserve"> </w:t>
      </w:r>
      <w:bookmarkEnd w:id="2"/>
      <w:r w:rsidR="002B4A72" w:rsidRPr="00065576">
        <w:rPr>
          <w:rFonts w:ascii="Arial" w:hAnsi="Arial" w:cs="Arial"/>
        </w:rPr>
        <w:t>45340000-2.</w:t>
      </w:r>
    </w:p>
    <w:p w14:paraId="4AE82AE0" w14:textId="10386C72" w:rsidR="004775D9" w:rsidRPr="00065576" w:rsidRDefault="004126D8" w:rsidP="00110BA3">
      <w:pPr>
        <w:pStyle w:val="Nagwek2"/>
        <w:numPr>
          <w:ilvl w:val="0"/>
          <w:numId w:val="1"/>
        </w:numPr>
        <w:tabs>
          <w:tab w:val="clear" w:pos="360"/>
        </w:tabs>
        <w:spacing w:after="120" w:line="360" w:lineRule="auto"/>
        <w:ind w:left="283" w:hanging="357"/>
        <w:jc w:val="left"/>
        <w:rPr>
          <w:rStyle w:val="NagowekSIWZ"/>
          <w:szCs w:val="24"/>
          <w:u w:val="none"/>
        </w:rPr>
      </w:pPr>
      <w:r w:rsidRPr="00065576">
        <w:rPr>
          <w:rStyle w:val="NagowekSIWZ"/>
          <w:b/>
          <w:bCs w:val="0"/>
          <w:szCs w:val="24"/>
          <w:u w:val="none"/>
        </w:rPr>
        <w:t>Termin wykonania zamówienia</w:t>
      </w:r>
      <w:r w:rsidR="007602FA" w:rsidRPr="00065576">
        <w:rPr>
          <w:rStyle w:val="NagowekSIWZ"/>
          <w:b/>
          <w:bCs w:val="0"/>
          <w:szCs w:val="24"/>
          <w:u w:val="none"/>
        </w:rPr>
        <w:t xml:space="preserve"> </w:t>
      </w:r>
      <w:r w:rsidR="00ED4302" w:rsidRPr="00065576">
        <w:rPr>
          <w:rStyle w:val="NagowekSIWZ"/>
          <w:b/>
          <w:bCs w:val="0"/>
          <w:szCs w:val="24"/>
          <w:u w:val="none"/>
        </w:rPr>
        <w:t>–</w:t>
      </w:r>
      <w:r w:rsidR="007602FA" w:rsidRPr="00065576">
        <w:rPr>
          <w:rStyle w:val="NagowekSIWZ"/>
          <w:b/>
          <w:bCs w:val="0"/>
          <w:szCs w:val="24"/>
          <w:u w:val="none"/>
        </w:rPr>
        <w:t xml:space="preserve"> </w:t>
      </w:r>
      <w:bookmarkStart w:id="3" w:name="_Hlk164335011"/>
      <w:r w:rsidR="00ED4302" w:rsidRPr="00065576">
        <w:rPr>
          <w:rStyle w:val="NagowekSIWZ"/>
          <w:b/>
          <w:bCs w:val="0"/>
          <w:szCs w:val="24"/>
          <w:u w:val="none"/>
        </w:rPr>
        <w:t xml:space="preserve">do </w:t>
      </w:r>
      <w:r w:rsidR="003B1FBB" w:rsidRPr="00065576">
        <w:rPr>
          <w:rStyle w:val="NagowekSIWZ"/>
          <w:b/>
          <w:bCs w:val="0"/>
          <w:szCs w:val="24"/>
          <w:u w:val="none"/>
        </w:rPr>
        <w:t>28</w:t>
      </w:r>
      <w:r w:rsidR="00ED4302" w:rsidRPr="00065576">
        <w:rPr>
          <w:rStyle w:val="NagowekSIWZ"/>
          <w:b/>
          <w:bCs w:val="0"/>
          <w:szCs w:val="24"/>
          <w:u w:val="none"/>
        </w:rPr>
        <w:t>.</w:t>
      </w:r>
      <w:r w:rsidR="003B1FBB" w:rsidRPr="00065576">
        <w:rPr>
          <w:rStyle w:val="NagowekSIWZ"/>
          <w:b/>
          <w:bCs w:val="0"/>
          <w:szCs w:val="24"/>
          <w:u w:val="none"/>
        </w:rPr>
        <w:t>02</w:t>
      </w:r>
      <w:r w:rsidR="00ED4302" w:rsidRPr="00065576">
        <w:rPr>
          <w:rStyle w:val="NagowekSIWZ"/>
          <w:b/>
          <w:bCs w:val="0"/>
          <w:szCs w:val="24"/>
          <w:u w:val="none"/>
        </w:rPr>
        <w:t>.202</w:t>
      </w:r>
      <w:r w:rsidR="003B1FBB" w:rsidRPr="00065576">
        <w:rPr>
          <w:rStyle w:val="NagowekSIWZ"/>
          <w:b/>
          <w:bCs w:val="0"/>
          <w:szCs w:val="24"/>
          <w:u w:val="none"/>
        </w:rPr>
        <w:t>6</w:t>
      </w:r>
      <w:r w:rsidR="00ED4302" w:rsidRPr="00065576">
        <w:rPr>
          <w:rStyle w:val="NagowekSIWZ"/>
          <w:b/>
          <w:bCs w:val="0"/>
          <w:szCs w:val="24"/>
          <w:u w:val="none"/>
        </w:rPr>
        <w:t xml:space="preserve"> r.</w:t>
      </w:r>
      <w:bookmarkEnd w:id="3"/>
    </w:p>
    <w:p w14:paraId="47C19E61" w14:textId="77777777" w:rsidR="004126D8" w:rsidRPr="00065576" w:rsidRDefault="006D46CE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szCs w:val="24"/>
          <w:u w:val="none"/>
        </w:rPr>
      </w:pPr>
      <w:r w:rsidRPr="00065576">
        <w:rPr>
          <w:rStyle w:val="NagowekSIWZ"/>
          <w:b/>
          <w:bCs w:val="0"/>
          <w:szCs w:val="24"/>
          <w:u w:val="none"/>
        </w:rPr>
        <w:t>Warunki udziału w postępowaniu oraz opis sposobu dokonywania oceny spełniania tych warunków</w:t>
      </w:r>
    </w:p>
    <w:p w14:paraId="69E5C242" w14:textId="77777777" w:rsidR="004775D9" w:rsidRPr="00065576" w:rsidRDefault="004222E1" w:rsidP="00110BA3">
      <w:pPr>
        <w:pStyle w:val="ust"/>
        <w:numPr>
          <w:ilvl w:val="1"/>
          <w:numId w:val="2"/>
        </w:numPr>
        <w:spacing w:before="0" w:after="0" w:line="360" w:lineRule="auto"/>
        <w:rPr>
          <w:rFonts w:ascii="Arial" w:hAnsi="Arial" w:cs="Arial"/>
        </w:rPr>
      </w:pPr>
      <w:r w:rsidRPr="00065576">
        <w:rPr>
          <w:rFonts w:ascii="Arial" w:hAnsi="Arial" w:cs="Arial"/>
        </w:rPr>
        <w:t>Wykonawcy</w:t>
      </w:r>
      <w:r w:rsidR="00BD774B" w:rsidRPr="00065576">
        <w:rPr>
          <w:rStyle w:val="Odwoanieprzypisudolnego"/>
          <w:rFonts w:ascii="Arial" w:hAnsi="Arial" w:cs="Arial"/>
        </w:rPr>
        <w:footnoteReference w:id="1"/>
      </w:r>
      <w:r w:rsidRPr="00065576">
        <w:rPr>
          <w:rFonts w:ascii="Arial" w:hAnsi="Arial" w:cs="Arial"/>
        </w:rPr>
        <w:t xml:space="preserve"> ubiegający się o zamówienie muszą spełniać warunki udziału w postępowaniu dotyczące</w:t>
      </w:r>
      <w:r w:rsidR="004775D9" w:rsidRPr="00065576">
        <w:rPr>
          <w:rFonts w:ascii="Arial" w:hAnsi="Arial" w:cs="Arial"/>
        </w:rPr>
        <w:t>:</w:t>
      </w:r>
    </w:p>
    <w:p w14:paraId="2E5A41B5" w14:textId="77777777" w:rsidR="00B27331" w:rsidRDefault="004222E1" w:rsidP="00110BA3">
      <w:pPr>
        <w:pStyle w:val="pkt"/>
        <w:numPr>
          <w:ilvl w:val="2"/>
          <w:numId w:val="2"/>
        </w:numPr>
        <w:tabs>
          <w:tab w:val="num" w:pos="465"/>
        </w:tabs>
        <w:spacing w:before="0" w:after="0" w:line="360" w:lineRule="auto"/>
        <w:ind w:hanging="540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b/>
          <w:noProof/>
          <w:color w:val="000000"/>
        </w:rPr>
        <w:t>Posiadania uprawnień do wykonywania określonej działalności lub czynności, jeżeli przepisy prawa nakładają obowiązek ich posiadania</w:t>
      </w:r>
      <w:r w:rsidRPr="00065576">
        <w:rPr>
          <w:rFonts w:ascii="Arial" w:hAnsi="Arial" w:cs="Arial"/>
          <w:noProof/>
          <w:color w:val="000000"/>
        </w:rPr>
        <w:t>.</w:t>
      </w:r>
    </w:p>
    <w:p w14:paraId="57978D87" w14:textId="77777777" w:rsidR="005A5F9B" w:rsidRPr="00065576" w:rsidRDefault="004222E1" w:rsidP="00110BA3">
      <w:pPr>
        <w:pStyle w:val="pkt"/>
        <w:numPr>
          <w:ilvl w:val="2"/>
          <w:numId w:val="2"/>
        </w:numPr>
        <w:spacing w:before="0" w:after="0" w:line="360" w:lineRule="auto"/>
        <w:ind w:hanging="540"/>
        <w:rPr>
          <w:rFonts w:ascii="Arial" w:hAnsi="Arial" w:cs="Arial"/>
        </w:rPr>
      </w:pPr>
      <w:r w:rsidRPr="00065576">
        <w:rPr>
          <w:rFonts w:ascii="Arial" w:hAnsi="Arial" w:cs="Arial"/>
          <w:b/>
        </w:rPr>
        <w:t>Posiadania wiedzy i doświadczenia</w:t>
      </w:r>
      <w:r w:rsidRPr="00065576">
        <w:rPr>
          <w:rFonts w:ascii="Arial" w:hAnsi="Arial" w:cs="Arial"/>
        </w:rPr>
        <w:t>.</w:t>
      </w:r>
    </w:p>
    <w:p w14:paraId="6C1D4689" w14:textId="77777777" w:rsidR="005A5F9B" w:rsidRPr="00065576" w:rsidRDefault="00A75615" w:rsidP="00110BA3">
      <w:pPr>
        <w:pStyle w:val="pkt"/>
        <w:numPr>
          <w:ilvl w:val="2"/>
          <w:numId w:val="2"/>
        </w:numPr>
        <w:spacing w:before="0" w:after="0" w:line="360" w:lineRule="auto"/>
        <w:ind w:hanging="540"/>
        <w:rPr>
          <w:rFonts w:ascii="Arial" w:hAnsi="Arial" w:cs="Arial"/>
        </w:rPr>
      </w:pPr>
      <w:r w:rsidRPr="00065576">
        <w:rPr>
          <w:rFonts w:ascii="Arial" w:hAnsi="Arial" w:cs="Arial"/>
          <w:b/>
        </w:rPr>
        <w:t>Dysponowania odpowiednim potencjałem technicznym oraz osobami zdolnymi do wykonania zamówienia</w:t>
      </w:r>
      <w:r w:rsidRPr="00065576">
        <w:rPr>
          <w:rFonts w:ascii="Arial" w:hAnsi="Arial" w:cs="Arial"/>
        </w:rPr>
        <w:t xml:space="preserve">. </w:t>
      </w:r>
    </w:p>
    <w:p w14:paraId="212B11F6" w14:textId="4C236B24" w:rsidR="00961BD7" w:rsidRPr="00065576" w:rsidRDefault="00ED4302" w:rsidP="003A4AF1">
      <w:pPr>
        <w:pStyle w:val="pkt"/>
        <w:tabs>
          <w:tab w:val="num" w:pos="2989"/>
        </w:tabs>
        <w:spacing w:before="0" w:after="0" w:line="360" w:lineRule="auto"/>
        <w:ind w:left="1418" w:firstLine="0"/>
        <w:rPr>
          <w:rFonts w:ascii="Arial" w:hAnsi="Arial"/>
        </w:rPr>
      </w:pPr>
      <w:r w:rsidRPr="00065576">
        <w:rPr>
          <w:rFonts w:ascii="Arial" w:hAnsi="Arial" w:cs="Arial"/>
        </w:rPr>
        <w:t>W szczególności Wykonawca musi dysponować</w:t>
      </w:r>
      <w:r w:rsidR="003A4AF1">
        <w:rPr>
          <w:rFonts w:ascii="Arial" w:hAnsi="Arial" w:cs="Arial"/>
        </w:rPr>
        <w:t xml:space="preserve"> </w:t>
      </w:r>
      <w:r w:rsidR="00961BD7" w:rsidRPr="00065576">
        <w:rPr>
          <w:rFonts w:ascii="Arial" w:hAnsi="Arial" w:cs="Arial"/>
        </w:rPr>
        <w:t xml:space="preserve">osobą, która będzie uczestniczyć w wykonywaniu niniejszego zamówienia, odpowiedzialną za kierowanie robotami budowlanymi, tj. </w:t>
      </w:r>
      <w:r w:rsidR="00961BD7" w:rsidRPr="00065576">
        <w:rPr>
          <w:rFonts w:ascii="Arial" w:hAnsi="Arial"/>
          <w:b/>
        </w:rPr>
        <w:t xml:space="preserve">kierownikiem robót </w:t>
      </w:r>
      <w:r w:rsidR="00961BD7" w:rsidRPr="00065576">
        <w:rPr>
          <w:rFonts w:ascii="Arial" w:hAnsi="Arial"/>
          <w:bCs/>
        </w:rPr>
        <w:t xml:space="preserve">– </w:t>
      </w:r>
      <w:r w:rsidR="00961BD7" w:rsidRPr="00065576">
        <w:rPr>
          <w:rFonts w:ascii="Arial" w:hAnsi="Arial"/>
        </w:rPr>
        <w:t>posiadającym:</w:t>
      </w:r>
    </w:p>
    <w:p w14:paraId="0C5CCEEE" w14:textId="1BD6E8C4" w:rsidR="00961BD7" w:rsidRPr="00065576" w:rsidRDefault="00961BD7" w:rsidP="003A4AF1">
      <w:pPr>
        <w:pStyle w:val="pkt"/>
        <w:numPr>
          <w:ilvl w:val="2"/>
          <w:numId w:val="27"/>
        </w:numPr>
        <w:spacing w:before="0" w:after="0" w:line="360" w:lineRule="auto"/>
        <w:ind w:left="1701" w:hanging="283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uprawnienia budowlane </w:t>
      </w:r>
      <w:r w:rsidRPr="00065576">
        <w:rPr>
          <w:rFonts w:ascii="Arial" w:hAnsi="Arial"/>
        </w:rPr>
        <w:t xml:space="preserve">do kierowania robotami budowlanymi </w:t>
      </w:r>
      <w:r w:rsidRPr="00065576">
        <w:rPr>
          <w:rFonts w:ascii="Arial" w:hAnsi="Arial" w:cs="Arial"/>
        </w:rPr>
        <w:t xml:space="preserve">w specjalności konstrukcyjno-budowlanej bez ograniczeń lub </w:t>
      </w:r>
      <w:r w:rsidRPr="00065576">
        <w:rPr>
          <w:rFonts w:ascii="Arial" w:hAnsi="Arial" w:cs="Arial"/>
        </w:rPr>
        <w:lastRenderedPageBreak/>
        <w:t>odpowiadające im uprawnienia budowlane wydane na podstawie poprzednio obowiązujących przepisów,</w:t>
      </w:r>
    </w:p>
    <w:p w14:paraId="5F7B3BA7" w14:textId="61A16DF2" w:rsidR="00961BD7" w:rsidRPr="00065576" w:rsidRDefault="00961BD7" w:rsidP="003A4AF1">
      <w:pPr>
        <w:pStyle w:val="pkt"/>
        <w:numPr>
          <w:ilvl w:val="2"/>
          <w:numId w:val="27"/>
        </w:numPr>
        <w:spacing w:before="0" w:after="0" w:line="360" w:lineRule="auto"/>
        <w:ind w:left="1701" w:hanging="283"/>
        <w:rPr>
          <w:rFonts w:ascii="Arial" w:hAnsi="Arial" w:cs="Arial"/>
        </w:rPr>
      </w:pPr>
      <w:r w:rsidRPr="00065576">
        <w:rPr>
          <w:rFonts w:ascii="Arial" w:hAnsi="Arial" w:cs="Arial"/>
        </w:rPr>
        <w:t>wykształcenie wyższe.</w:t>
      </w:r>
    </w:p>
    <w:p w14:paraId="6B7C45A2" w14:textId="77777777" w:rsidR="005A5F9B" w:rsidRPr="00065576" w:rsidRDefault="00C50F00" w:rsidP="00110BA3">
      <w:pPr>
        <w:pStyle w:val="pkt"/>
        <w:numPr>
          <w:ilvl w:val="2"/>
          <w:numId w:val="2"/>
        </w:numPr>
        <w:spacing w:before="0" w:after="0" w:line="360" w:lineRule="auto"/>
        <w:ind w:hanging="540"/>
        <w:rPr>
          <w:rFonts w:ascii="Arial" w:hAnsi="Arial" w:cs="Arial"/>
        </w:rPr>
      </w:pPr>
      <w:r w:rsidRPr="00065576">
        <w:rPr>
          <w:rFonts w:ascii="Arial" w:hAnsi="Arial" w:cs="Arial"/>
          <w:b/>
        </w:rPr>
        <w:t>Sytuacji ekonomicznej i finansowej</w:t>
      </w:r>
      <w:r w:rsidR="005A5F9B" w:rsidRPr="00065576">
        <w:rPr>
          <w:rFonts w:ascii="Arial" w:hAnsi="Arial" w:cs="Arial"/>
          <w:b/>
        </w:rPr>
        <w:t>.</w:t>
      </w:r>
    </w:p>
    <w:p w14:paraId="198847B9" w14:textId="296DDDE9" w:rsidR="007A514B" w:rsidRPr="00065576" w:rsidRDefault="00CB5757" w:rsidP="00110BA3">
      <w:pPr>
        <w:pStyle w:val="pkt"/>
        <w:tabs>
          <w:tab w:val="num" w:pos="2989"/>
        </w:tabs>
        <w:spacing w:before="0" w:after="0" w:line="360" w:lineRule="auto"/>
        <w:ind w:left="1418" w:firstLine="0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W szczególności Wykonawca musi posiadać ubezpieczenie od odpowiedzialności cywilnej w zakresie prowadzonej działalności związanej z przedmiotem niniejszego zamówienia na sumę ubezpieczenia nie mniejszą niż </w:t>
      </w:r>
      <w:r w:rsidR="006B7C98" w:rsidRPr="00065576">
        <w:rPr>
          <w:rFonts w:ascii="Arial" w:hAnsi="Arial" w:cs="Arial"/>
        </w:rPr>
        <w:t>200</w:t>
      </w:r>
      <w:r w:rsidR="00E776DE" w:rsidRPr="00065576">
        <w:rPr>
          <w:rFonts w:ascii="Arial" w:hAnsi="Arial" w:cs="Arial"/>
        </w:rPr>
        <w:t xml:space="preserve"> </w:t>
      </w:r>
      <w:r w:rsidRPr="00065576">
        <w:rPr>
          <w:rFonts w:ascii="Arial" w:hAnsi="Arial" w:cs="Arial"/>
        </w:rPr>
        <w:t xml:space="preserve">000,00 zł (słownie: </w:t>
      </w:r>
      <w:r w:rsidR="006B7C98" w:rsidRPr="00065576">
        <w:rPr>
          <w:rFonts w:ascii="Arial" w:hAnsi="Arial" w:cs="Arial"/>
        </w:rPr>
        <w:t>dwieście</w:t>
      </w:r>
      <w:r w:rsidR="00ED4302" w:rsidRPr="00065576">
        <w:rPr>
          <w:rFonts w:ascii="Arial" w:hAnsi="Arial" w:cs="Arial"/>
        </w:rPr>
        <w:t xml:space="preserve"> </w:t>
      </w:r>
      <w:r w:rsidRPr="00065576">
        <w:rPr>
          <w:rFonts w:ascii="Arial" w:hAnsi="Arial" w:cs="Arial"/>
        </w:rPr>
        <w:t>tysięcy złotych).</w:t>
      </w:r>
    </w:p>
    <w:p w14:paraId="1C343F07" w14:textId="77777777" w:rsidR="004775D9" w:rsidRPr="00065576" w:rsidRDefault="004222E1" w:rsidP="00110BA3">
      <w:pPr>
        <w:pStyle w:val="pkt"/>
        <w:numPr>
          <w:ilvl w:val="1"/>
          <w:numId w:val="2"/>
        </w:numPr>
        <w:spacing w:before="0" w:after="0" w:line="360" w:lineRule="auto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O udzielenie zamówienia mogą ubiegać się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 xml:space="preserve">ykonawcy, którzy </w:t>
      </w:r>
      <w:r w:rsidR="004775D9" w:rsidRPr="00065576">
        <w:rPr>
          <w:rFonts w:ascii="Arial" w:hAnsi="Arial" w:cs="Arial"/>
        </w:rPr>
        <w:t>nie podlegają wykluczeniu z postępowania o udzielenie zamówienia</w:t>
      </w:r>
      <w:r w:rsidR="00F54F28" w:rsidRPr="00065576">
        <w:rPr>
          <w:rFonts w:ascii="Arial" w:hAnsi="Arial" w:cs="Arial"/>
        </w:rPr>
        <w:t>.</w:t>
      </w:r>
    </w:p>
    <w:p w14:paraId="1B62B993" w14:textId="77777777" w:rsidR="00F54F28" w:rsidRPr="00065576" w:rsidRDefault="00F54F28" w:rsidP="00110BA3">
      <w:pPr>
        <w:pStyle w:val="ust"/>
        <w:spacing w:before="0" w:after="0" w:line="360" w:lineRule="auto"/>
        <w:ind w:firstLine="294"/>
        <w:rPr>
          <w:rFonts w:ascii="Arial" w:hAnsi="Arial" w:cs="Arial"/>
        </w:rPr>
      </w:pPr>
      <w:r w:rsidRPr="00065576">
        <w:rPr>
          <w:rFonts w:ascii="Arial" w:hAnsi="Arial" w:cs="Arial"/>
        </w:rPr>
        <w:t>Zamawiający z postępowania o udzielenie zamówienia wykluczy:</w:t>
      </w:r>
    </w:p>
    <w:p w14:paraId="35760190" w14:textId="5D662483" w:rsidR="00F54F28" w:rsidRPr="00065576" w:rsidRDefault="009728F4" w:rsidP="00110BA3">
      <w:pPr>
        <w:pStyle w:val="pkt"/>
        <w:numPr>
          <w:ilvl w:val="2"/>
          <w:numId w:val="2"/>
        </w:numPr>
        <w:tabs>
          <w:tab w:val="left" w:pos="851"/>
        </w:tabs>
        <w:spacing w:before="0" w:after="0" w:line="360" w:lineRule="auto"/>
        <w:rPr>
          <w:rFonts w:ascii="Arial" w:hAnsi="Arial" w:cs="Arial"/>
        </w:rPr>
      </w:pPr>
      <w:r w:rsidRPr="00065576">
        <w:rPr>
          <w:rFonts w:ascii="Arial" w:hAnsi="Arial" w:cs="Arial"/>
        </w:rPr>
        <w:t>W</w:t>
      </w:r>
      <w:r w:rsidR="00F54F28" w:rsidRPr="00065576">
        <w:rPr>
          <w:rFonts w:ascii="Arial" w:hAnsi="Arial" w:cs="Arial"/>
        </w:rPr>
        <w:t xml:space="preserve">ykonawców, w stosunku do których otwarto likwidację lub których upadłość ogłoszono, z wyjątkiem </w:t>
      </w:r>
      <w:r w:rsidRPr="00065576">
        <w:rPr>
          <w:rFonts w:ascii="Arial" w:hAnsi="Arial" w:cs="Arial"/>
        </w:rPr>
        <w:t>W</w:t>
      </w:r>
      <w:r w:rsidR="00F54F28" w:rsidRPr="00065576">
        <w:rPr>
          <w:rFonts w:ascii="Arial" w:hAnsi="Arial" w:cs="Arial"/>
        </w:rPr>
        <w:t>ykonawców, którzy po ogłoszeniu upadłości zawarli układ zatwierdzony prawomocnym postanowieniem sądu, jeżeli układ nie przewiduje zaspokojenia wierzycieli poprzez likwidację majątku upadłego;</w:t>
      </w:r>
    </w:p>
    <w:p w14:paraId="0B26BDE5" w14:textId="62345DA8" w:rsidR="00F54F28" w:rsidRPr="00065576" w:rsidRDefault="009728F4" w:rsidP="00110BA3">
      <w:pPr>
        <w:pStyle w:val="pkt"/>
        <w:numPr>
          <w:ilvl w:val="2"/>
          <w:numId w:val="2"/>
        </w:numPr>
        <w:tabs>
          <w:tab w:val="left" w:pos="851"/>
        </w:tabs>
        <w:spacing w:before="0" w:after="0" w:line="360" w:lineRule="auto"/>
        <w:rPr>
          <w:rFonts w:ascii="Arial" w:hAnsi="Arial" w:cs="Arial"/>
        </w:rPr>
      </w:pPr>
      <w:r w:rsidRPr="00065576">
        <w:rPr>
          <w:rFonts w:ascii="Arial" w:hAnsi="Arial" w:cs="Arial"/>
        </w:rPr>
        <w:t>W</w:t>
      </w:r>
      <w:r w:rsidR="00F54F28" w:rsidRPr="00065576">
        <w:rPr>
          <w:rFonts w:ascii="Arial" w:hAnsi="Arial" w:cs="Arial"/>
        </w:rPr>
        <w:t xml:space="preserve">ykonawców, którzy zalegają z uiszczeniem podatków, opłat lub składek na ubezpieczenie społeczne lub zdrowotne, z wyjątkiem </w:t>
      </w:r>
      <w:r w:rsidR="00244E6E" w:rsidRPr="00065576">
        <w:rPr>
          <w:rFonts w:ascii="Arial" w:hAnsi="Arial" w:cs="Arial"/>
        </w:rPr>
        <w:t>przypadków,</w:t>
      </w:r>
      <w:r w:rsidR="00F54F28" w:rsidRPr="00065576">
        <w:rPr>
          <w:rFonts w:ascii="Arial" w:hAnsi="Arial" w:cs="Arial"/>
        </w:rPr>
        <w:t xml:space="preserve"> gdy uzyskali oni przewidziane prawem zwolnienie, odroczenie, rozłożenie na raty zaległych płatności lub wstrzymanie w całości wykonania decyzji właściwego organu;</w:t>
      </w:r>
    </w:p>
    <w:p w14:paraId="684F9FBA" w14:textId="46A22D6A" w:rsidR="00F54F28" w:rsidRPr="00065576" w:rsidRDefault="009728F4" w:rsidP="00110BA3">
      <w:pPr>
        <w:pStyle w:val="pkt"/>
        <w:numPr>
          <w:ilvl w:val="2"/>
          <w:numId w:val="2"/>
        </w:numPr>
        <w:tabs>
          <w:tab w:val="left" w:pos="851"/>
        </w:tabs>
        <w:spacing w:before="0" w:after="0" w:line="360" w:lineRule="auto"/>
        <w:rPr>
          <w:rFonts w:ascii="Arial" w:hAnsi="Arial" w:cs="Arial"/>
        </w:rPr>
      </w:pPr>
      <w:r w:rsidRPr="00065576">
        <w:rPr>
          <w:rFonts w:ascii="Arial" w:hAnsi="Arial" w:cs="Arial"/>
        </w:rPr>
        <w:t>W</w:t>
      </w:r>
      <w:r w:rsidR="00F54F28" w:rsidRPr="00065576">
        <w:rPr>
          <w:rFonts w:ascii="Arial" w:hAnsi="Arial" w:cs="Arial"/>
        </w:rPr>
        <w:t xml:space="preserve">ykonawców (dotyczy osób fizycznych, wspólników w spółkach jawnych, partnerów lub członków zarządu w spółkach partnerskich, komplementariuszy w spółkach komandytowych oraz spółkach komandytowo-akcyjnych, urzędujących członków organu zarządzającego osób prawnych), których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 w:rsidR="00823CB1" w:rsidRPr="00065576">
        <w:rPr>
          <w:rFonts w:ascii="Arial" w:hAnsi="Arial" w:cs="Arial"/>
        </w:rPr>
        <w:br/>
      </w:r>
      <w:r w:rsidR="00F54F28" w:rsidRPr="00065576">
        <w:rPr>
          <w:rFonts w:ascii="Arial" w:hAnsi="Arial" w:cs="Arial"/>
        </w:rPr>
        <w:t>a także za przestępstwo skarbowe lub przestępstwo udziału w zorganizowanej grupie albo związku mających na celu popełnienie przestępstwa lub przestępstwa skarbowego</w:t>
      </w:r>
      <w:r w:rsidR="006702C2" w:rsidRPr="00065576">
        <w:rPr>
          <w:rFonts w:ascii="Arial" w:hAnsi="Arial" w:cs="Arial"/>
        </w:rPr>
        <w:t>;</w:t>
      </w:r>
    </w:p>
    <w:p w14:paraId="51AFA2D9" w14:textId="77777777" w:rsidR="00F54F28" w:rsidRPr="00065576" w:rsidRDefault="00F54F28" w:rsidP="00110BA3">
      <w:pPr>
        <w:pStyle w:val="pkt"/>
        <w:numPr>
          <w:ilvl w:val="2"/>
          <w:numId w:val="2"/>
        </w:numPr>
        <w:tabs>
          <w:tab w:val="left" w:pos="851"/>
        </w:tabs>
        <w:spacing w:before="0" w:after="0" w:line="360" w:lineRule="auto"/>
        <w:rPr>
          <w:rFonts w:ascii="Arial" w:hAnsi="Arial" w:cs="Arial"/>
        </w:rPr>
      </w:pPr>
      <w:r w:rsidRPr="00065576">
        <w:rPr>
          <w:rFonts w:ascii="Arial" w:hAnsi="Arial" w:cs="Arial"/>
        </w:rPr>
        <w:lastRenderedPageBreak/>
        <w:t>podmioty zbiorowe, wobec których sąd orzekł zakaz ubiegania się o zamówienia, na podstawie przepisów o odpowiedzialności podmiotów zbiorowych za czyny zabronione pod groźbą kary;</w:t>
      </w:r>
    </w:p>
    <w:p w14:paraId="5A073779" w14:textId="794088AF" w:rsidR="00464009" w:rsidRPr="00065576" w:rsidRDefault="009728F4" w:rsidP="00110BA3">
      <w:pPr>
        <w:pStyle w:val="pkt"/>
        <w:numPr>
          <w:ilvl w:val="2"/>
          <w:numId w:val="2"/>
        </w:numPr>
        <w:tabs>
          <w:tab w:val="left" w:pos="851"/>
        </w:tabs>
        <w:spacing w:before="0" w:after="0" w:line="360" w:lineRule="auto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W</w:t>
      </w:r>
      <w:r w:rsidR="003D02E9" w:rsidRPr="00065576">
        <w:rPr>
          <w:rFonts w:ascii="Arial" w:hAnsi="Arial" w:cs="Arial"/>
          <w:color w:val="000000"/>
        </w:rPr>
        <w:t xml:space="preserve">ykonawcę, wobec którego zachodzi którakolwiek z przesłanek wykluczenia określonych w art. 7 ust. 1 </w:t>
      </w:r>
      <w:r w:rsidR="001941D3" w:rsidRPr="00065576">
        <w:rPr>
          <w:rFonts w:ascii="Arial" w:hAnsi="Arial" w:cs="Arial"/>
          <w:color w:val="000000"/>
        </w:rPr>
        <w:t>U</w:t>
      </w:r>
      <w:r w:rsidR="003D02E9" w:rsidRPr="00065576">
        <w:rPr>
          <w:rFonts w:ascii="Arial" w:hAnsi="Arial" w:cs="Arial"/>
          <w:color w:val="000000"/>
        </w:rPr>
        <w:t>stawy z dnia 13 kwietnia 2022 r. o szczególnych rozwiązaniach w zakresie przeciwdziałania wspieraniu agresji na Ukrainę oraz służących ochronie bezpieczeństwa narodowego.</w:t>
      </w:r>
    </w:p>
    <w:p w14:paraId="61E7F239" w14:textId="428221E6" w:rsidR="00D0678B" w:rsidRPr="00065576" w:rsidRDefault="00D0678B" w:rsidP="00110BA3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eastAsia="EUAlbertina-Regular-Identity-H" w:hAnsi="Arial" w:cs="Arial"/>
          <w:color w:val="000000"/>
        </w:rPr>
      </w:pPr>
      <w:r w:rsidRPr="00065576">
        <w:rPr>
          <w:rFonts w:ascii="Arial" w:eastAsia="EUAlbertina-Regular-Identity-H" w:hAnsi="Arial" w:cs="Arial"/>
          <w:color w:val="000000"/>
        </w:rPr>
        <w:t>Wykonawca</w:t>
      </w:r>
      <w:r w:rsidR="006224B8" w:rsidRPr="00065576">
        <w:rPr>
          <w:rFonts w:ascii="Arial" w:hAnsi="Arial" w:cs="Arial"/>
          <w:color w:val="000000"/>
        </w:rPr>
        <w:t xml:space="preserve"> może polegać na</w:t>
      </w:r>
      <w:r w:rsidR="00244E6E" w:rsidRPr="00065576">
        <w:rPr>
          <w:rFonts w:ascii="Arial" w:hAnsi="Arial" w:cs="Arial"/>
          <w:color w:val="000000"/>
        </w:rPr>
        <w:t xml:space="preserve"> </w:t>
      </w:r>
      <w:r w:rsidR="006224B8" w:rsidRPr="00065576">
        <w:rPr>
          <w:rFonts w:ascii="Arial" w:hAnsi="Arial" w:cs="Arial"/>
          <w:color w:val="000000"/>
        </w:rPr>
        <w:t>osobach zdolnych do wykonania zamówienia</w:t>
      </w:r>
      <w:r w:rsidR="00617A67" w:rsidRPr="00065576">
        <w:rPr>
          <w:rFonts w:ascii="Arial" w:hAnsi="Arial" w:cs="Arial"/>
          <w:color w:val="000000"/>
        </w:rPr>
        <w:t xml:space="preserve"> i</w:t>
      </w:r>
      <w:r w:rsidR="006224B8" w:rsidRPr="00065576">
        <w:rPr>
          <w:rFonts w:ascii="Arial" w:hAnsi="Arial" w:cs="Arial"/>
          <w:color w:val="000000"/>
        </w:rPr>
        <w:t xml:space="preserve"> zdolnościach ekonomicznych </w:t>
      </w:r>
      <w:r w:rsidRPr="00065576">
        <w:rPr>
          <w:rFonts w:ascii="Arial" w:eastAsia="EUAlbertina-Regular-Identity-H" w:hAnsi="Arial" w:cs="Arial"/>
          <w:color w:val="000000"/>
        </w:rPr>
        <w:t>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738D369C" w14:textId="7F941D8A" w:rsidR="00244E6E" w:rsidRPr="00065576" w:rsidRDefault="00244E6E" w:rsidP="00110BA3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eastAsia="EUAlbertina-Regular-Identity-H" w:hAnsi="Arial" w:cs="Arial"/>
          <w:color w:val="000000"/>
        </w:rPr>
      </w:pPr>
      <w:r w:rsidRPr="00065576">
        <w:rPr>
          <w:rFonts w:ascii="Arial" w:eastAsia="EUAlbertina-Regular-Identity-H" w:hAnsi="Arial" w:cs="Arial"/>
          <w:color w:val="000000"/>
        </w:rPr>
        <w:t xml:space="preserve">Jeżeli </w:t>
      </w:r>
      <w:r w:rsidRPr="00730029">
        <w:rPr>
          <w:rFonts w:ascii="Arial" w:eastAsia="EUAlbertina-Regular-Identity-H" w:hAnsi="Arial" w:cs="Arial"/>
          <w:color w:val="000000"/>
        </w:rPr>
        <w:t>Wykonawca, wykazując spełnianie warunków, określonych w pkt</w:t>
      </w:r>
      <w:r w:rsidR="00730029" w:rsidRPr="00730029">
        <w:rPr>
          <w:rFonts w:ascii="Arial" w:eastAsia="EUAlbertina-Regular-Identity-H" w:hAnsi="Arial" w:cs="Arial"/>
          <w:color w:val="000000"/>
        </w:rPr>
        <w:t xml:space="preserve"> 5.1.3 i</w:t>
      </w:r>
      <w:r w:rsidRPr="00730029">
        <w:rPr>
          <w:rFonts w:ascii="Arial" w:eastAsia="EUAlbertina-Regular-Identity-H" w:hAnsi="Arial" w:cs="Arial"/>
          <w:color w:val="000000"/>
        </w:rPr>
        <w:t xml:space="preserve"> 5.1.4 SIWZ polega</w:t>
      </w:r>
      <w:r w:rsidRPr="00065576">
        <w:rPr>
          <w:rFonts w:ascii="Arial" w:eastAsia="EUAlbertina-Regular-Identity-H" w:hAnsi="Arial" w:cs="Arial"/>
          <w:color w:val="000000"/>
        </w:rPr>
        <w:t xml:space="preserve"> na zasobach innych podmiotów na zasadach określonych w pkt 5.3 SIWZ, a podmioty te będą brały udział w realizacji części zamówienia, Wykonawca jest zobowiązany złożyć w odniesieniu do tych podmiotów </w:t>
      </w:r>
      <w:r w:rsidRPr="00730029">
        <w:rPr>
          <w:rFonts w:ascii="Arial" w:eastAsia="EUAlbertina-Regular-Identity-H" w:hAnsi="Arial" w:cs="Arial"/>
          <w:color w:val="000000"/>
        </w:rPr>
        <w:t>dokumenty wymienione w pkt 6.1.</w:t>
      </w:r>
      <w:r w:rsidR="00A00020" w:rsidRPr="00730029">
        <w:rPr>
          <w:rFonts w:ascii="Arial" w:eastAsia="EUAlbertina-Regular-Identity-H" w:hAnsi="Arial" w:cs="Arial"/>
          <w:color w:val="000000"/>
        </w:rPr>
        <w:t>1</w:t>
      </w:r>
      <w:r w:rsidR="006E707A">
        <w:rPr>
          <w:rFonts w:ascii="Arial" w:eastAsia="EUAlbertina-Regular-Identity-H" w:hAnsi="Arial" w:cs="Arial"/>
          <w:color w:val="000000"/>
        </w:rPr>
        <w:t xml:space="preserve"> i 6.1.3-</w:t>
      </w:r>
      <w:r w:rsidRPr="00730029">
        <w:rPr>
          <w:rFonts w:ascii="Arial" w:eastAsia="EUAlbertina-Regular-Identity-H" w:hAnsi="Arial" w:cs="Arial"/>
          <w:color w:val="000000"/>
        </w:rPr>
        <w:t>6.1</w:t>
      </w:r>
      <w:r w:rsidR="00A00020" w:rsidRPr="00730029">
        <w:rPr>
          <w:rFonts w:ascii="Arial" w:eastAsia="EUAlbertina-Regular-Identity-H" w:hAnsi="Arial" w:cs="Arial"/>
          <w:color w:val="000000"/>
        </w:rPr>
        <w:t>.</w:t>
      </w:r>
      <w:r w:rsidR="00730029" w:rsidRPr="00730029">
        <w:rPr>
          <w:rFonts w:ascii="Arial" w:eastAsia="EUAlbertina-Regular-Identity-H" w:hAnsi="Arial" w:cs="Arial"/>
          <w:color w:val="000000"/>
        </w:rPr>
        <w:t>6</w:t>
      </w:r>
      <w:r w:rsidRPr="00730029">
        <w:rPr>
          <w:rFonts w:ascii="Arial" w:eastAsia="EUAlbertina-Regular-Identity-H" w:hAnsi="Arial" w:cs="Arial"/>
          <w:color w:val="000000"/>
        </w:rPr>
        <w:t xml:space="preserve"> SIWZ.</w:t>
      </w:r>
    </w:p>
    <w:p w14:paraId="1A4469AC" w14:textId="17B9AB17" w:rsidR="00D0678B" w:rsidRPr="00065576" w:rsidRDefault="00D0678B" w:rsidP="00110BA3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eastAsia="EUAlbertina-Regular-Identity-H" w:hAnsi="Arial" w:cs="Arial"/>
          <w:color w:val="000000"/>
        </w:rPr>
      </w:pPr>
      <w:r w:rsidRPr="00065576">
        <w:rPr>
          <w:rFonts w:ascii="Arial" w:eastAsia="EUAlbertina-Regular-Identity-H" w:hAnsi="Arial" w:cs="Arial"/>
          <w:color w:val="000000"/>
        </w:rPr>
        <w:t>Jeżeli z uzasadnionej przyczyny Wykonawca nie może przedstawić dokumentów dotyczących sytuacji ekonomicznej wymaganych przez Zamawiającego, może przedstawić inny dokument, który w wystarczający sposób potwierdza spełnianie opisanego przez Zamawiającego warunku.</w:t>
      </w:r>
    </w:p>
    <w:p w14:paraId="4D96B3B7" w14:textId="1692F6D4" w:rsidR="00A6059D" w:rsidRPr="00065576" w:rsidRDefault="007A2673" w:rsidP="00110BA3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065576">
        <w:rPr>
          <w:rFonts w:ascii="Arial" w:hAnsi="Arial" w:cs="Arial"/>
        </w:rPr>
        <w:t>Ocena spełniania warunków</w:t>
      </w:r>
      <w:r w:rsidR="004E7E65" w:rsidRPr="00065576">
        <w:rPr>
          <w:rFonts w:ascii="Arial" w:hAnsi="Arial" w:cs="Arial"/>
        </w:rPr>
        <w:t>, o których mowa w pkt 5.1 i 5.2</w:t>
      </w:r>
      <w:r w:rsidR="001D11A3" w:rsidRPr="00065576">
        <w:rPr>
          <w:rFonts w:ascii="Arial" w:eastAsia="EUAlbertina-Regular-Identity-H" w:hAnsi="Arial" w:cs="Arial"/>
          <w:color w:val="C0504D"/>
        </w:rPr>
        <w:t xml:space="preserve"> </w:t>
      </w:r>
      <w:r w:rsidR="001D11A3" w:rsidRPr="00065576">
        <w:rPr>
          <w:rFonts w:ascii="Arial" w:eastAsia="EUAlbertina-Regular-Identity-H" w:hAnsi="Arial" w:cs="Arial"/>
        </w:rPr>
        <w:t>SIWZ</w:t>
      </w:r>
      <w:r w:rsidR="003C5305" w:rsidRPr="00065576">
        <w:rPr>
          <w:rFonts w:ascii="Arial" w:hAnsi="Arial" w:cs="Arial"/>
        </w:rPr>
        <w:t>:</w:t>
      </w:r>
    </w:p>
    <w:p w14:paraId="29795138" w14:textId="1F13F01F" w:rsidR="003C5305" w:rsidRPr="00065576" w:rsidRDefault="003C5305" w:rsidP="00110BA3">
      <w:pPr>
        <w:pStyle w:val="ust"/>
        <w:numPr>
          <w:ilvl w:val="2"/>
          <w:numId w:val="2"/>
        </w:numPr>
        <w:tabs>
          <w:tab w:val="clear" w:pos="1440"/>
          <w:tab w:val="num" w:pos="1260"/>
        </w:tabs>
        <w:spacing w:before="0" w:after="0" w:line="360" w:lineRule="auto"/>
        <w:ind w:left="1260" w:hanging="540"/>
        <w:rPr>
          <w:rFonts w:ascii="Arial" w:hAnsi="Arial"/>
        </w:rPr>
      </w:pPr>
      <w:r w:rsidRPr="00065576">
        <w:rPr>
          <w:rFonts w:ascii="Arial" w:hAnsi="Arial"/>
        </w:rPr>
        <w:t xml:space="preserve">Zostanie dokonana na podstawie </w:t>
      </w:r>
      <w:r w:rsidR="00D0087D" w:rsidRPr="00065576">
        <w:rPr>
          <w:rFonts w:ascii="Arial" w:hAnsi="Arial"/>
        </w:rPr>
        <w:t xml:space="preserve">złożonych przez </w:t>
      </w:r>
      <w:r w:rsidR="00260A51" w:rsidRPr="00065576">
        <w:rPr>
          <w:rFonts w:ascii="Arial" w:hAnsi="Arial"/>
        </w:rPr>
        <w:t>W</w:t>
      </w:r>
      <w:r w:rsidR="00D0087D" w:rsidRPr="00065576">
        <w:rPr>
          <w:rFonts w:ascii="Arial" w:hAnsi="Arial"/>
        </w:rPr>
        <w:t>ykonawców</w:t>
      </w:r>
      <w:r w:rsidRPr="00065576">
        <w:rPr>
          <w:rFonts w:ascii="Arial" w:hAnsi="Arial"/>
        </w:rPr>
        <w:t xml:space="preserve"> oświadczeń i dokumentów (wymienionych w pkt 6) potwierdzających spełni</w:t>
      </w:r>
      <w:r w:rsidR="004D33FC" w:rsidRPr="00065576">
        <w:rPr>
          <w:rFonts w:ascii="Arial" w:hAnsi="Arial"/>
        </w:rPr>
        <w:t>e</w:t>
      </w:r>
      <w:r w:rsidRPr="00065576">
        <w:rPr>
          <w:rFonts w:ascii="Arial" w:hAnsi="Arial"/>
        </w:rPr>
        <w:t>nie warunków.</w:t>
      </w:r>
    </w:p>
    <w:p w14:paraId="2E2D8DBD" w14:textId="5C9B4E5D" w:rsidR="003C5305" w:rsidRPr="00065576" w:rsidRDefault="003C5305" w:rsidP="00110BA3">
      <w:pPr>
        <w:pStyle w:val="ust"/>
        <w:numPr>
          <w:ilvl w:val="2"/>
          <w:numId w:val="2"/>
        </w:numPr>
        <w:tabs>
          <w:tab w:val="clear" w:pos="1440"/>
          <w:tab w:val="num" w:pos="1260"/>
        </w:tabs>
        <w:spacing w:before="0" w:after="0" w:line="360" w:lineRule="auto"/>
        <w:ind w:left="1260" w:hanging="540"/>
        <w:rPr>
          <w:rFonts w:ascii="Arial" w:hAnsi="Arial" w:cs="Arial"/>
          <w:b/>
        </w:rPr>
      </w:pPr>
      <w:r w:rsidRPr="00065576">
        <w:rPr>
          <w:rFonts w:ascii="Arial" w:hAnsi="Arial"/>
        </w:rPr>
        <w:t>Nie</w:t>
      </w:r>
      <w:r w:rsidR="00D0087D" w:rsidRPr="00065576">
        <w:rPr>
          <w:rFonts w:ascii="Arial" w:hAnsi="Arial"/>
        </w:rPr>
        <w:t xml:space="preserve">wykazanie przez </w:t>
      </w:r>
      <w:r w:rsidR="00260A51" w:rsidRPr="00065576">
        <w:rPr>
          <w:rFonts w:ascii="Arial" w:hAnsi="Arial"/>
        </w:rPr>
        <w:t>W</w:t>
      </w:r>
      <w:r w:rsidR="00D0087D" w:rsidRPr="00065576">
        <w:rPr>
          <w:rFonts w:ascii="Arial" w:hAnsi="Arial"/>
        </w:rPr>
        <w:t xml:space="preserve">ykonawcę spełnienia chociażby jednego </w:t>
      </w:r>
      <w:r w:rsidRPr="00065576">
        <w:rPr>
          <w:rFonts w:ascii="Arial" w:hAnsi="Arial"/>
        </w:rPr>
        <w:t xml:space="preserve">warunku skutkować będzie wykluczeniem z postępowania. Ofertę </w:t>
      </w:r>
      <w:r w:rsidR="00260A51" w:rsidRPr="00065576">
        <w:rPr>
          <w:rFonts w:ascii="Arial" w:hAnsi="Arial"/>
        </w:rPr>
        <w:t>W</w:t>
      </w:r>
      <w:r w:rsidRPr="00065576">
        <w:rPr>
          <w:rFonts w:ascii="Arial" w:hAnsi="Arial"/>
        </w:rPr>
        <w:t>ykonawcy wykluczonego uznaje się za odrzuconą.</w:t>
      </w:r>
    </w:p>
    <w:p w14:paraId="24A34E93" w14:textId="5AEF8537" w:rsidR="003D02E9" w:rsidRPr="00065576" w:rsidRDefault="003D02E9" w:rsidP="00110BA3">
      <w:pPr>
        <w:pStyle w:val="ust"/>
        <w:numPr>
          <w:ilvl w:val="2"/>
          <w:numId w:val="2"/>
        </w:numPr>
        <w:tabs>
          <w:tab w:val="clear" w:pos="1440"/>
          <w:tab w:val="num" w:pos="1260"/>
        </w:tabs>
        <w:spacing w:before="0" w:after="0" w:line="360" w:lineRule="auto"/>
        <w:ind w:left="1260" w:hanging="540"/>
        <w:rPr>
          <w:rFonts w:ascii="Arial" w:hAnsi="Arial" w:cs="Arial"/>
          <w:color w:val="000000"/>
        </w:rPr>
      </w:pPr>
      <w:r w:rsidRPr="00065576">
        <w:rPr>
          <w:rFonts w:ascii="Arial" w:hAnsi="Arial"/>
          <w:color w:val="000000"/>
        </w:rPr>
        <w:t xml:space="preserve">W zakresie podstaw wykluczenia określonych w pkt 5.2.5 SIWZ zostanie dokonana na podstawie złożonych przez Wykonawców oświadczeń oraz na zasadach określonych w </w:t>
      </w:r>
      <w:r w:rsidR="00617A67" w:rsidRPr="00065576">
        <w:rPr>
          <w:rFonts w:ascii="Arial" w:hAnsi="Arial"/>
          <w:color w:val="000000"/>
        </w:rPr>
        <w:t>U</w:t>
      </w:r>
      <w:r w:rsidRPr="00065576">
        <w:rPr>
          <w:rFonts w:ascii="Arial" w:hAnsi="Arial"/>
          <w:color w:val="000000"/>
        </w:rPr>
        <w:t>stawie z dnia 13 kwietnia 2022 r. o szczególnych rozwiązaniach w zakresie przeciwdziałania wspieraniu agresji na Ukrainę oraz służących ochronie bezpieczeństwa narodowego.</w:t>
      </w:r>
    </w:p>
    <w:p w14:paraId="280A18BF" w14:textId="77777777" w:rsidR="004775D9" w:rsidRPr="00065576" w:rsidRDefault="00A6059D" w:rsidP="00110BA3">
      <w:pPr>
        <w:pStyle w:val="Standard"/>
        <w:numPr>
          <w:ilvl w:val="1"/>
          <w:numId w:val="2"/>
        </w:numPr>
        <w:spacing w:line="360" w:lineRule="auto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lastRenderedPageBreak/>
        <w:t xml:space="preserve">Wykonawcy wspólnie </w:t>
      </w:r>
      <w:r w:rsidR="00666674" w:rsidRPr="00065576">
        <w:rPr>
          <w:rFonts w:ascii="Arial" w:hAnsi="Arial" w:cs="Arial"/>
        </w:rPr>
        <w:t>ubiegający</w:t>
      </w:r>
      <w:r w:rsidRPr="00065576">
        <w:rPr>
          <w:rFonts w:ascii="Arial" w:hAnsi="Arial" w:cs="Arial"/>
        </w:rPr>
        <w:t xml:space="preserve"> się o udzielenie zamówienia</w:t>
      </w:r>
    </w:p>
    <w:p w14:paraId="26642BD5" w14:textId="77777777" w:rsidR="0001253C" w:rsidRPr="00065576" w:rsidRDefault="000406E9" w:rsidP="00110BA3">
      <w:pPr>
        <w:numPr>
          <w:ilvl w:val="2"/>
          <w:numId w:val="2"/>
        </w:numPr>
        <w:tabs>
          <w:tab w:val="clear" w:pos="1440"/>
          <w:tab w:val="left" w:pos="1418"/>
        </w:tabs>
        <w:spacing w:line="360" w:lineRule="auto"/>
        <w:jc w:val="both"/>
        <w:rPr>
          <w:rFonts w:ascii="Arial" w:hAnsi="Arial"/>
        </w:rPr>
      </w:pPr>
      <w:r w:rsidRPr="00065576">
        <w:rPr>
          <w:rFonts w:ascii="Arial" w:hAnsi="Arial"/>
        </w:rPr>
        <w:t>Wykonawcy wspólnie ubiegający się o udzielenie zamówienia</w:t>
      </w:r>
      <w:r w:rsidRPr="00065576">
        <w:rPr>
          <w:rFonts w:ascii="Arial" w:hAnsi="Arial" w:cs="Arial"/>
        </w:rPr>
        <w:t xml:space="preserve"> </w:t>
      </w:r>
      <w:r w:rsidR="0001253C" w:rsidRPr="00065576">
        <w:rPr>
          <w:rFonts w:ascii="Arial" w:hAnsi="Arial" w:cs="Arial"/>
        </w:rPr>
        <w:t>ustanowi</w:t>
      </w:r>
      <w:r w:rsidRPr="00065576">
        <w:rPr>
          <w:rFonts w:ascii="Arial" w:hAnsi="Arial" w:cs="Arial"/>
        </w:rPr>
        <w:t>ą</w:t>
      </w:r>
      <w:r w:rsidR="0001253C" w:rsidRPr="00065576">
        <w:rPr>
          <w:rFonts w:ascii="Arial" w:hAnsi="Arial" w:cs="Arial"/>
        </w:rPr>
        <w:t xml:space="preserve"> pełnomocnika do reprezentowania ich w postępowaniu o udzielenie zamówienia </w:t>
      </w:r>
      <w:r w:rsidR="00F93CC7" w:rsidRPr="00065576">
        <w:rPr>
          <w:rFonts w:ascii="Arial" w:hAnsi="Arial" w:cs="Arial"/>
        </w:rPr>
        <w:t xml:space="preserve">albo do reprezentowania ich w postępowaniu o udzielenie zamówienia i </w:t>
      </w:r>
      <w:r w:rsidR="0001253C" w:rsidRPr="00065576">
        <w:rPr>
          <w:rFonts w:ascii="Arial" w:hAnsi="Arial" w:cs="Arial"/>
        </w:rPr>
        <w:t xml:space="preserve">zawarcia umowy w sprawie zamówienia </w:t>
      </w:r>
      <w:r w:rsidR="00405165" w:rsidRPr="00065576">
        <w:rPr>
          <w:rFonts w:ascii="Arial" w:hAnsi="Arial" w:cs="Arial"/>
        </w:rPr>
        <w:t>-</w:t>
      </w:r>
      <w:r w:rsidR="00405165" w:rsidRPr="00065576">
        <w:rPr>
          <w:rFonts w:ascii="Arial" w:hAnsi="Arial"/>
        </w:rPr>
        <w:t xml:space="preserve"> oryginał pełnomocnictwa należy dołączyć do oferty.</w:t>
      </w:r>
    </w:p>
    <w:p w14:paraId="6BF2590D" w14:textId="77777777" w:rsidR="000406E9" w:rsidRPr="00065576" w:rsidRDefault="000406E9" w:rsidP="00110BA3">
      <w:pPr>
        <w:numPr>
          <w:ilvl w:val="2"/>
          <w:numId w:val="2"/>
        </w:numPr>
        <w:tabs>
          <w:tab w:val="clear" w:pos="1440"/>
          <w:tab w:val="num" w:pos="1260"/>
        </w:tabs>
        <w:spacing w:line="360" w:lineRule="auto"/>
        <w:ind w:left="1260" w:hanging="54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Wykonawcy występujący wspólnie </w:t>
      </w:r>
      <w:r w:rsidR="00666674" w:rsidRPr="00065576">
        <w:rPr>
          <w:rFonts w:ascii="Arial" w:hAnsi="Arial"/>
          <w:color w:val="000000"/>
        </w:rPr>
        <w:t>spełn</w:t>
      </w:r>
      <w:r w:rsidRPr="00065576">
        <w:rPr>
          <w:rFonts w:ascii="Arial" w:hAnsi="Arial"/>
          <w:color w:val="000000"/>
        </w:rPr>
        <w:t>ią:</w:t>
      </w:r>
      <w:r w:rsidR="00666674" w:rsidRPr="00065576">
        <w:rPr>
          <w:rFonts w:ascii="Arial" w:hAnsi="Arial"/>
          <w:color w:val="000000"/>
        </w:rPr>
        <w:t xml:space="preserve"> </w:t>
      </w:r>
    </w:p>
    <w:p w14:paraId="4B4F3D49" w14:textId="31D67269" w:rsidR="00666674" w:rsidRPr="00065576" w:rsidRDefault="00666674" w:rsidP="00110BA3">
      <w:pPr>
        <w:numPr>
          <w:ilvl w:val="3"/>
          <w:numId w:val="2"/>
        </w:numPr>
        <w:tabs>
          <w:tab w:val="num" w:pos="1980"/>
        </w:tabs>
        <w:spacing w:line="360" w:lineRule="auto"/>
        <w:ind w:left="198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warunki wymienione w pkt </w:t>
      </w:r>
      <w:r w:rsidR="004E7E65" w:rsidRPr="00065576">
        <w:rPr>
          <w:rFonts w:ascii="Arial" w:hAnsi="Arial" w:cs="Arial"/>
          <w:color w:val="000000"/>
        </w:rPr>
        <w:t>5.</w:t>
      </w:r>
      <w:r w:rsidR="00823B50" w:rsidRPr="00065576">
        <w:rPr>
          <w:rFonts w:ascii="Arial" w:hAnsi="Arial" w:cs="Arial"/>
          <w:color w:val="000000"/>
        </w:rPr>
        <w:t>1</w:t>
      </w:r>
      <w:r w:rsidRPr="00065576">
        <w:rPr>
          <w:rFonts w:ascii="Arial" w:hAnsi="Arial"/>
          <w:color w:val="000000"/>
        </w:rPr>
        <w:t xml:space="preserve"> </w:t>
      </w:r>
      <w:r w:rsidR="001D11A3" w:rsidRPr="00065576">
        <w:rPr>
          <w:rFonts w:ascii="Arial" w:eastAsia="EUAlbertina-Regular-Identity-H" w:hAnsi="Arial" w:cs="Arial"/>
          <w:color w:val="000000"/>
        </w:rPr>
        <w:t>SIWZ</w:t>
      </w:r>
      <w:r w:rsidR="001D11A3" w:rsidRPr="00065576">
        <w:rPr>
          <w:rFonts w:ascii="Arial" w:hAnsi="Arial"/>
          <w:color w:val="000000"/>
        </w:rPr>
        <w:t xml:space="preserve"> </w:t>
      </w:r>
      <w:r w:rsidRPr="00065576">
        <w:rPr>
          <w:rFonts w:ascii="Arial" w:hAnsi="Arial"/>
          <w:color w:val="000000"/>
        </w:rPr>
        <w:t xml:space="preserve">w sumie, </w:t>
      </w:r>
    </w:p>
    <w:p w14:paraId="39EEF336" w14:textId="0AF00169" w:rsidR="00666674" w:rsidRPr="00065576" w:rsidRDefault="000406E9" w:rsidP="00110BA3">
      <w:pPr>
        <w:numPr>
          <w:ilvl w:val="3"/>
          <w:numId w:val="2"/>
        </w:numPr>
        <w:tabs>
          <w:tab w:val="num" w:pos="1980"/>
        </w:tabs>
        <w:spacing w:line="360" w:lineRule="auto"/>
        <w:ind w:left="198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w</w:t>
      </w:r>
      <w:r w:rsidR="00666674" w:rsidRPr="00065576">
        <w:rPr>
          <w:rFonts w:ascii="Arial" w:hAnsi="Arial"/>
          <w:color w:val="000000"/>
        </w:rPr>
        <w:t xml:space="preserve">arunki wymienione </w:t>
      </w:r>
      <w:r w:rsidR="00666674" w:rsidRPr="00065576">
        <w:rPr>
          <w:rFonts w:ascii="Arial" w:hAnsi="Arial" w:cs="Arial"/>
          <w:color w:val="000000"/>
        </w:rPr>
        <w:t>w pkt</w:t>
      </w:r>
      <w:r w:rsidR="004E7E65" w:rsidRPr="00065576">
        <w:rPr>
          <w:rFonts w:ascii="Arial" w:hAnsi="Arial" w:cs="Arial"/>
          <w:color w:val="000000"/>
        </w:rPr>
        <w:t xml:space="preserve"> 5.</w:t>
      </w:r>
      <w:r w:rsidR="00823B50" w:rsidRPr="00065576">
        <w:rPr>
          <w:rFonts w:ascii="Arial" w:hAnsi="Arial" w:cs="Arial"/>
          <w:color w:val="000000"/>
        </w:rPr>
        <w:t>2</w:t>
      </w:r>
      <w:r w:rsidR="00666674" w:rsidRPr="00065576">
        <w:rPr>
          <w:rFonts w:ascii="Arial" w:hAnsi="Arial" w:cs="Arial"/>
          <w:color w:val="000000"/>
        </w:rPr>
        <w:t xml:space="preserve"> </w:t>
      </w:r>
      <w:r w:rsidR="001D11A3" w:rsidRPr="00065576">
        <w:rPr>
          <w:rFonts w:ascii="Arial" w:eastAsia="EUAlbertina-Regular-Identity-H" w:hAnsi="Arial" w:cs="Arial"/>
          <w:color w:val="000000"/>
        </w:rPr>
        <w:t>SIWZ</w:t>
      </w:r>
      <w:r w:rsidR="001D11A3" w:rsidRPr="00065576">
        <w:rPr>
          <w:rFonts w:ascii="Arial" w:hAnsi="Arial"/>
          <w:color w:val="000000"/>
        </w:rPr>
        <w:t xml:space="preserve"> </w:t>
      </w:r>
      <w:r w:rsidR="00666674" w:rsidRPr="00065576">
        <w:rPr>
          <w:rFonts w:ascii="Arial" w:hAnsi="Arial"/>
          <w:color w:val="000000"/>
        </w:rPr>
        <w:t>i je udokument</w:t>
      </w:r>
      <w:r w:rsidRPr="00065576">
        <w:rPr>
          <w:rFonts w:ascii="Arial" w:hAnsi="Arial"/>
          <w:color w:val="000000"/>
        </w:rPr>
        <w:t>ują dla</w:t>
      </w:r>
      <w:r w:rsidR="00666674" w:rsidRPr="00065576">
        <w:rPr>
          <w:rFonts w:ascii="Arial" w:hAnsi="Arial"/>
          <w:color w:val="000000"/>
        </w:rPr>
        <w:t xml:space="preserve"> każdego z </w:t>
      </w:r>
      <w:r w:rsidR="00260A51" w:rsidRPr="00065576">
        <w:rPr>
          <w:rFonts w:ascii="Arial" w:hAnsi="Arial"/>
          <w:color w:val="000000"/>
        </w:rPr>
        <w:t>W</w:t>
      </w:r>
      <w:r w:rsidR="00666674" w:rsidRPr="00065576">
        <w:rPr>
          <w:rFonts w:ascii="Arial" w:hAnsi="Arial"/>
          <w:color w:val="000000"/>
        </w:rPr>
        <w:t xml:space="preserve">ykonawców występujących </w:t>
      </w:r>
      <w:r w:rsidRPr="00065576">
        <w:rPr>
          <w:rFonts w:ascii="Arial" w:hAnsi="Arial"/>
          <w:color w:val="000000"/>
        </w:rPr>
        <w:t>wspólnie</w:t>
      </w:r>
      <w:r w:rsidR="00666674" w:rsidRPr="00065576">
        <w:rPr>
          <w:rFonts w:ascii="Arial" w:hAnsi="Arial"/>
          <w:color w:val="000000"/>
        </w:rPr>
        <w:t>.</w:t>
      </w:r>
    </w:p>
    <w:p w14:paraId="1EF5225B" w14:textId="77777777" w:rsidR="00013AF8" w:rsidRPr="00065576" w:rsidRDefault="00013AF8" w:rsidP="00110BA3">
      <w:pPr>
        <w:numPr>
          <w:ilvl w:val="1"/>
          <w:numId w:val="2"/>
        </w:numPr>
        <w:spacing w:line="360" w:lineRule="auto"/>
        <w:jc w:val="both"/>
        <w:rPr>
          <w:rFonts w:ascii="Arial" w:hAnsi="Arial"/>
        </w:rPr>
      </w:pPr>
      <w:r w:rsidRPr="00065576">
        <w:rPr>
          <w:rFonts w:ascii="Arial" w:hAnsi="Arial"/>
        </w:rPr>
        <w:t>Realizacja zamówienia przy pomocy podwykonawców</w:t>
      </w:r>
    </w:p>
    <w:p w14:paraId="3D33B854" w14:textId="77777777" w:rsidR="00013AF8" w:rsidRPr="00065576" w:rsidRDefault="00013AF8" w:rsidP="00110BA3">
      <w:pPr>
        <w:numPr>
          <w:ilvl w:val="2"/>
          <w:numId w:val="2"/>
        </w:numPr>
        <w:tabs>
          <w:tab w:val="clear" w:pos="1440"/>
          <w:tab w:val="num" w:pos="1260"/>
        </w:tabs>
        <w:spacing w:line="360" w:lineRule="auto"/>
        <w:ind w:left="1260" w:hanging="540"/>
        <w:jc w:val="both"/>
        <w:rPr>
          <w:rFonts w:ascii="Arial" w:hAnsi="Arial"/>
        </w:rPr>
      </w:pPr>
      <w:r w:rsidRPr="00065576">
        <w:rPr>
          <w:rFonts w:ascii="Arial" w:hAnsi="Arial"/>
        </w:rPr>
        <w:t>W</w:t>
      </w:r>
      <w:r w:rsidRPr="00065576">
        <w:rPr>
          <w:rFonts w:ascii="Arial" w:hAnsi="Arial" w:cs="Arial"/>
        </w:rPr>
        <w:t>ykonawca może powierzyć podwykonawcom wykonanie części robót.</w:t>
      </w:r>
      <w:r w:rsidRPr="00065576">
        <w:rPr>
          <w:rFonts w:ascii="Arial" w:hAnsi="Arial" w:cs="Arial"/>
          <w:color w:val="FF0000"/>
        </w:rPr>
        <w:t xml:space="preserve"> </w:t>
      </w:r>
      <w:r w:rsidRPr="00065576">
        <w:rPr>
          <w:rFonts w:ascii="Arial" w:hAnsi="Arial" w:cs="Arial"/>
          <w:color w:val="000000"/>
        </w:rPr>
        <w:t>Zamawiający wymaga wskazania przez Wykonawcę w ofercie części robót, których wykonanie powierzy podwykonawcom.</w:t>
      </w:r>
    </w:p>
    <w:p w14:paraId="04333BFF" w14:textId="4A842E5C" w:rsidR="00013AF8" w:rsidRPr="00065576" w:rsidRDefault="00013AF8" w:rsidP="00110BA3">
      <w:pPr>
        <w:numPr>
          <w:ilvl w:val="2"/>
          <w:numId w:val="2"/>
        </w:numPr>
        <w:tabs>
          <w:tab w:val="clear" w:pos="1440"/>
          <w:tab w:val="num" w:pos="1260"/>
        </w:tabs>
        <w:spacing w:line="360" w:lineRule="auto"/>
        <w:ind w:left="1260" w:hanging="540"/>
        <w:jc w:val="both"/>
        <w:rPr>
          <w:rFonts w:ascii="Arial" w:hAnsi="Arial"/>
        </w:rPr>
      </w:pPr>
      <w:r w:rsidRPr="00065576">
        <w:rPr>
          <w:rFonts w:ascii="Arial" w:hAnsi="Arial"/>
        </w:rPr>
        <w:t xml:space="preserve">Wykonawca może wskazać w Formularzu Oferty oznaczonego </w:t>
      </w:r>
      <w:r w:rsidR="00617A67" w:rsidRPr="00065576">
        <w:rPr>
          <w:rFonts w:ascii="Arial" w:hAnsi="Arial"/>
        </w:rPr>
        <w:t>p</w:t>
      </w:r>
      <w:r w:rsidRPr="00065576">
        <w:rPr>
          <w:rFonts w:ascii="Arial" w:hAnsi="Arial"/>
        </w:rPr>
        <w:t xml:space="preserve">odwykonawcę (o ile jest mu znany) oraz szczegółowy przedmiot robót budowlanych, które zamierza zlecić </w:t>
      </w:r>
      <w:r w:rsidR="00617A67" w:rsidRPr="00065576">
        <w:rPr>
          <w:rFonts w:ascii="Arial" w:hAnsi="Arial"/>
        </w:rPr>
        <w:t>p</w:t>
      </w:r>
      <w:r w:rsidRPr="00065576">
        <w:rPr>
          <w:rFonts w:ascii="Arial" w:hAnsi="Arial"/>
        </w:rPr>
        <w:t>odwykonawcy. Wykonawca przed zawarciem umowy z Zamawiającym zobowiązany jest przedstawić zakres rzeczowo - finansowy robót zgłoszonych Zamawiającemu (</w:t>
      </w:r>
      <w:r w:rsidRPr="00065576">
        <w:rPr>
          <w:rFonts w:ascii="Arial" w:hAnsi="Arial"/>
          <w:color w:val="000000"/>
        </w:rPr>
        <w:t xml:space="preserve">w formie </w:t>
      </w:r>
      <w:r w:rsidR="002A040B" w:rsidRPr="00065576">
        <w:rPr>
          <w:rFonts w:ascii="Arial" w:hAnsi="Arial"/>
          <w:color w:val="000000"/>
        </w:rPr>
        <w:t xml:space="preserve">wycenionego przedmiaru robót lub </w:t>
      </w:r>
      <w:r w:rsidRPr="00065576">
        <w:rPr>
          <w:rFonts w:ascii="Arial" w:hAnsi="Arial"/>
          <w:color w:val="000000"/>
        </w:rPr>
        <w:t>szczegółowego kosztorysu</w:t>
      </w:r>
      <w:r w:rsidRPr="00065576">
        <w:rPr>
          <w:rFonts w:ascii="Arial" w:hAnsi="Arial"/>
        </w:rPr>
        <w:t xml:space="preserve">), który stanowić będzie podstawę do zawarcia umowy </w:t>
      </w:r>
      <w:r w:rsidR="002A040B" w:rsidRPr="00065576">
        <w:rPr>
          <w:rFonts w:ascii="Arial" w:hAnsi="Arial"/>
        </w:rPr>
        <w:t>przekazu</w:t>
      </w:r>
      <w:r w:rsidRPr="00065576">
        <w:rPr>
          <w:rFonts w:ascii="Arial" w:hAnsi="Arial"/>
        </w:rPr>
        <w:t xml:space="preserve"> pomiędzy Zamawiającym, Wykonawcą, a podwykonawcą, a której projekt stanowi Załącznik nr</w:t>
      </w:r>
      <w:r w:rsidR="004E308B" w:rsidRPr="00065576">
        <w:rPr>
          <w:rFonts w:ascii="Arial" w:hAnsi="Arial"/>
        </w:rPr>
        <w:t xml:space="preserve"> </w:t>
      </w:r>
      <w:r w:rsidR="00A85605" w:rsidRPr="00065576">
        <w:rPr>
          <w:rFonts w:ascii="Arial" w:hAnsi="Arial"/>
        </w:rPr>
        <w:t>8</w:t>
      </w:r>
      <w:r w:rsidR="004E308B" w:rsidRPr="00065576">
        <w:rPr>
          <w:rFonts w:ascii="Arial" w:hAnsi="Arial"/>
        </w:rPr>
        <w:t>A</w:t>
      </w:r>
      <w:r w:rsidRPr="00065576">
        <w:rPr>
          <w:rFonts w:ascii="Arial" w:hAnsi="Arial"/>
        </w:rPr>
        <w:t xml:space="preserve"> do SIWZ.</w:t>
      </w:r>
    </w:p>
    <w:p w14:paraId="3C915212" w14:textId="4FE285F6" w:rsidR="00013AF8" w:rsidRPr="00065576" w:rsidRDefault="00013AF8" w:rsidP="00110BA3">
      <w:pPr>
        <w:numPr>
          <w:ilvl w:val="2"/>
          <w:numId w:val="2"/>
        </w:numPr>
        <w:tabs>
          <w:tab w:val="clear" w:pos="1440"/>
          <w:tab w:val="num" w:pos="1260"/>
        </w:tabs>
        <w:spacing w:line="360" w:lineRule="auto"/>
        <w:ind w:left="1260" w:hanging="540"/>
        <w:jc w:val="both"/>
        <w:rPr>
          <w:rFonts w:ascii="Arial" w:hAnsi="Arial"/>
        </w:rPr>
      </w:pPr>
      <w:r w:rsidRPr="00065576">
        <w:rPr>
          <w:rFonts w:ascii="Arial" w:hAnsi="Arial"/>
        </w:rPr>
        <w:t>W trakcie realizacji przedmiotu zamówienia, Wykonawca lub podwykonawca będzie zobowiązany przed rozpoczęciem robót, które mają zostać powierzone podwykonawcy, pisemnie zgłosić szczegółowy przedmiot zleconych mu robót budowlanych, zawierający ich zakres rzeczowo - finansowy (</w:t>
      </w:r>
      <w:r w:rsidR="002A040B" w:rsidRPr="00065576">
        <w:rPr>
          <w:rFonts w:ascii="Arial" w:hAnsi="Arial"/>
        </w:rPr>
        <w:t xml:space="preserve">wyceniony przedmiar robót, </w:t>
      </w:r>
      <w:r w:rsidRPr="00065576">
        <w:rPr>
          <w:rFonts w:ascii="Arial" w:hAnsi="Arial"/>
        </w:rPr>
        <w:t xml:space="preserve">szczegółowy kosztorys). Zamawiający w terminie 30 dni od dnia doręczenia zgłoszenia uprawniony będzie do złożenia </w:t>
      </w:r>
      <w:r w:rsidR="009728F4" w:rsidRPr="00065576">
        <w:rPr>
          <w:rFonts w:ascii="Arial" w:hAnsi="Arial"/>
        </w:rPr>
        <w:t>W</w:t>
      </w:r>
      <w:r w:rsidRPr="00065576">
        <w:rPr>
          <w:rFonts w:ascii="Arial" w:hAnsi="Arial"/>
        </w:rPr>
        <w:t xml:space="preserve">ykonawcy i podwykonawcy pisemnego sprzeciwu wobec wykonywania tych robót przez podwykonawcę. Zamawiający wymaga zawarcia umowy </w:t>
      </w:r>
      <w:r w:rsidR="002A040B" w:rsidRPr="00065576">
        <w:rPr>
          <w:rFonts w:ascii="Arial" w:hAnsi="Arial"/>
        </w:rPr>
        <w:t>przekazu</w:t>
      </w:r>
      <w:r w:rsidRPr="00065576">
        <w:rPr>
          <w:rFonts w:ascii="Arial" w:hAnsi="Arial"/>
        </w:rPr>
        <w:t xml:space="preserve"> pomiędzy Zamawiającym, Wykonawcą, a podwykonawcą, której projekt stanowi Załącznik nr </w:t>
      </w:r>
      <w:r w:rsidR="00A85605" w:rsidRPr="00065576">
        <w:rPr>
          <w:rFonts w:ascii="Arial" w:hAnsi="Arial"/>
        </w:rPr>
        <w:t>8</w:t>
      </w:r>
      <w:r w:rsidR="004E308B" w:rsidRPr="00065576">
        <w:rPr>
          <w:rFonts w:ascii="Arial" w:hAnsi="Arial"/>
        </w:rPr>
        <w:t>A</w:t>
      </w:r>
      <w:r w:rsidRPr="00065576">
        <w:rPr>
          <w:rFonts w:ascii="Arial" w:hAnsi="Arial"/>
        </w:rPr>
        <w:t xml:space="preserve"> do SIWZ, przed rozpoczęciem robót przez podwykonawcę.</w:t>
      </w:r>
    </w:p>
    <w:p w14:paraId="2E064B5D" w14:textId="704E0C52" w:rsidR="00185ADE" w:rsidRPr="00065576" w:rsidRDefault="00013AF8" w:rsidP="00110BA3">
      <w:pPr>
        <w:numPr>
          <w:ilvl w:val="2"/>
          <w:numId w:val="2"/>
        </w:numPr>
        <w:tabs>
          <w:tab w:val="clear" w:pos="1440"/>
          <w:tab w:val="num" w:pos="1260"/>
        </w:tabs>
        <w:spacing w:after="120" w:line="360" w:lineRule="auto"/>
        <w:ind w:left="1259" w:hanging="539"/>
        <w:jc w:val="both"/>
        <w:rPr>
          <w:rFonts w:ascii="Arial" w:hAnsi="Arial"/>
        </w:rPr>
      </w:pPr>
      <w:r w:rsidRPr="00065576">
        <w:rPr>
          <w:rFonts w:ascii="Arial" w:hAnsi="Arial"/>
        </w:rPr>
        <w:t xml:space="preserve">Powyższe zasady stosuje się odpowiednio do solidarnej odpowiedzialności Zamawiającego, </w:t>
      </w:r>
      <w:r w:rsidR="009728F4" w:rsidRPr="00065576">
        <w:rPr>
          <w:rFonts w:ascii="Arial" w:hAnsi="Arial"/>
        </w:rPr>
        <w:t>W</w:t>
      </w:r>
      <w:r w:rsidRPr="00065576">
        <w:rPr>
          <w:rFonts w:ascii="Arial" w:hAnsi="Arial"/>
        </w:rPr>
        <w:t xml:space="preserve">ykonawcy i podwykonawcy, gdy ten zawarł umowę z </w:t>
      </w:r>
      <w:r w:rsidRPr="00065576">
        <w:rPr>
          <w:rFonts w:ascii="Arial" w:hAnsi="Arial"/>
        </w:rPr>
        <w:lastRenderedPageBreak/>
        <w:t>dalszym podwykonawcą, za zapłatę wynagrodzenia dalszemu podwykonawcy.</w:t>
      </w:r>
    </w:p>
    <w:p w14:paraId="42860BEC" w14:textId="77777777" w:rsidR="004126D8" w:rsidRPr="00065576" w:rsidRDefault="004126D8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szCs w:val="24"/>
          <w:u w:val="none"/>
        </w:rPr>
      </w:pPr>
      <w:r w:rsidRPr="00065576">
        <w:rPr>
          <w:rStyle w:val="NagowekSIWZ"/>
          <w:b/>
          <w:bCs w:val="0"/>
          <w:szCs w:val="24"/>
          <w:u w:val="none"/>
        </w:rPr>
        <w:t xml:space="preserve">Wykaz oświadczeń </w:t>
      </w:r>
      <w:r w:rsidR="004836C3" w:rsidRPr="00065576">
        <w:rPr>
          <w:rStyle w:val="NagowekSIWZ"/>
          <w:b/>
          <w:bCs w:val="0"/>
          <w:szCs w:val="24"/>
          <w:u w:val="none"/>
        </w:rPr>
        <w:t>lub</w:t>
      </w:r>
      <w:r w:rsidRPr="00065576">
        <w:rPr>
          <w:rStyle w:val="NagowekSIWZ"/>
          <w:b/>
          <w:bCs w:val="0"/>
          <w:szCs w:val="24"/>
          <w:u w:val="none"/>
        </w:rPr>
        <w:t xml:space="preserve"> dokumentów, jakie mają dostarczyć </w:t>
      </w:r>
      <w:r w:rsidR="00260A51" w:rsidRPr="00065576">
        <w:rPr>
          <w:rStyle w:val="NagowekSIWZ"/>
          <w:b/>
          <w:bCs w:val="0"/>
          <w:szCs w:val="24"/>
          <w:u w:val="none"/>
        </w:rPr>
        <w:t>W</w:t>
      </w:r>
      <w:r w:rsidRPr="00065576">
        <w:rPr>
          <w:rStyle w:val="NagowekSIWZ"/>
          <w:b/>
          <w:bCs w:val="0"/>
          <w:szCs w:val="24"/>
          <w:u w:val="none"/>
        </w:rPr>
        <w:t>ykonawcy w celu potwierdzenia spełniania warunków udziału w postępowaniu</w:t>
      </w:r>
    </w:p>
    <w:p w14:paraId="2B842E1C" w14:textId="3472D5C3" w:rsidR="00185ADE" w:rsidRPr="00065576" w:rsidRDefault="00185ADE" w:rsidP="00110BA3">
      <w:pPr>
        <w:pStyle w:val="Tekstpodstawowy"/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65576">
        <w:rPr>
          <w:rFonts w:ascii="Arial" w:hAnsi="Arial" w:cs="Arial"/>
          <w:sz w:val="24"/>
          <w:szCs w:val="24"/>
        </w:rPr>
        <w:t xml:space="preserve">Wykonawca, na potwierdzenie spełnienia warunków, o których mowa w pkt </w:t>
      </w:r>
      <w:r w:rsidR="00B501E2" w:rsidRPr="00065576">
        <w:rPr>
          <w:rFonts w:ascii="Arial" w:hAnsi="Arial" w:cs="Arial"/>
          <w:sz w:val="24"/>
          <w:szCs w:val="24"/>
        </w:rPr>
        <w:t>5</w:t>
      </w:r>
      <w:r w:rsidRPr="00065576">
        <w:rPr>
          <w:rFonts w:ascii="Arial" w:hAnsi="Arial" w:cs="Arial"/>
          <w:sz w:val="24"/>
          <w:szCs w:val="24"/>
        </w:rPr>
        <w:t xml:space="preserve"> </w:t>
      </w:r>
      <w:r w:rsidR="001D11A3" w:rsidRPr="00065576">
        <w:rPr>
          <w:rFonts w:ascii="Arial" w:eastAsia="EUAlbertina-Regular-Identity-H" w:hAnsi="Arial" w:cs="Arial"/>
          <w:sz w:val="24"/>
          <w:szCs w:val="24"/>
        </w:rPr>
        <w:t>SIWZ</w:t>
      </w:r>
      <w:r w:rsidR="001D11A3" w:rsidRPr="00065576">
        <w:rPr>
          <w:rFonts w:ascii="Arial" w:hAnsi="Arial" w:cs="Arial"/>
          <w:sz w:val="24"/>
          <w:szCs w:val="24"/>
        </w:rPr>
        <w:t xml:space="preserve"> </w:t>
      </w:r>
      <w:r w:rsidRPr="00065576">
        <w:rPr>
          <w:rFonts w:ascii="Arial" w:hAnsi="Arial" w:cs="Arial"/>
          <w:sz w:val="24"/>
          <w:szCs w:val="24"/>
        </w:rPr>
        <w:t xml:space="preserve">jest zobowiązany dostarczyć następujące </w:t>
      </w:r>
      <w:r w:rsidR="004836C3" w:rsidRPr="00065576">
        <w:rPr>
          <w:rFonts w:ascii="Arial" w:hAnsi="Arial" w:cs="Arial"/>
          <w:sz w:val="24"/>
          <w:szCs w:val="24"/>
        </w:rPr>
        <w:t xml:space="preserve">oświadczenia lub </w:t>
      </w:r>
      <w:r w:rsidRPr="00065576">
        <w:rPr>
          <w:rFonts w:ascii="Arial" w:hAnsi="Arial" w:cs="Arial"/>
          <w:sz w:val="24"/>
          <w:szCs w:val="24"/>
        </w:rPr>
        <w:t>dokumenty:</w:t>
      </w:r>
    </w:p>
    <w:p w14:paraId="08E9A5B1" w14:textId="4AAC3965" w:rsidR="00DF3847" w:rsidRDefault="00DF3847" w:rsidP="00110BA3">
      <w:pPr>
        <w:pStyle w:val="Tekstpodstawowy"/>
        <w:numPr>
          <w:ilvl w:val="2"/>
          <w:numId w:val="3"/>
        </w:numPr>
        <w:tabs>
          <w:tab w:val="num" w:pos="1080"/>
        </w:tabs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sz w:val="24"/>
          <w:szCs w:val="24"/>
        </w:rPr>
        <w:t>Oświadczenie</w:t>
      </w:r>
      <w:r w:rsidR="00D37671" w:rsidRPr="00065576">
        <w:rPr>
          <w:rFonts w:ascii="Arial" w:hAnsi="Arial" w:cs="Arial"/>
          <w:b w:val="0"/>
          <w:sz w:val="24"/>
          <w:szCs w:val="24"/>
        </w:rPr>
        <w:t xml:space="preserve"> </w:t>
      </w:r>
      <w:r w:rsidR="00260A51" w:rsidRPr="00065576">
        <w:rPr>
          <w:rFonts w:ascii="Arial" w:hAnsi="Arial" w:cs="Arial"/>
          <w:b w:val="0"/>
          <w:sz w:val="24"/>
          <w:szCs w:val="24"/>
        </w:rPr>
        <w:t>W</w:t>
      </w:r>
      <w:r w:rsidR="00D37671" w:rsidRPr="00065576">
        <w:rPr>
          <w:rFonts w:ascii="Arial" w:hAnsi="Arial" w:cs="Arial"/>
          <w:b w:val="0"/>
          <w:sz w:val="24"/>
          <w:szCs w:val="24"/>
        </w:rPr>
        <w:t>ykonawcy o spełnie</w:t>
      </w:r>
      <w:r w:rsidRPr="00065576">
        <w:rPr>
          <w:rFonts w:ascii="Arial" w:hAnsi="Arial" w:cs="Arial"/>
          <w:b w:val="0"/>
          <w:sz w:val="24"/>
          <w:szCs w:val="24"/>
        </w:rPr>
        <w:t>niu w</w:t>
      </w:r>
      <w:r w:rsidR="00666730" w:rsidRPr="00065576">
        <w:rPr>
          <w:rFonts w:ascii="Arial" w:hAnsi="Arial" w:cs="Arial"/>
          <w:b w:val="0"/>
          <w:sz w:val="24"/>
          <w:szCs w:val="24"/>
        </w:rPr>
        <w:t xml:space="preserve">arunków udziału w postępowaniu </w:t>
      </w:r>
      <w:r w:rsidR="002A040B" w:rsidRPr="00065576">
        <w:rPr>
          <w:rFonts w:ascii="Arial" w:hAnsi="Arial" w:cs="Arial"/>
          <w:b w:val="0"/>
          <w:sz w:val="24"/>
          <w:szCs w:val="24"/>
        </w:rPr>
        <w:t>- sporządzone</w:t>
      </w:r>
      <w:r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 według wzoru stanowiącego </w:t>
      </w:r>
      <w:r w:rsidR="00B50BAF" w:rsidRPr="00065576">
        <w:rPr>
          <w:rFonts w:ascii="Arial" w:hAnsi="Arial"/>
          <w:b w:val="0"/>
          <w:color w:val="000000"/>
          <w:sz w:val="24"/>
          <w:szCs w:val="24"/>
        </w:rPr>
        <w:t xml:space="preserve">Załącznik nr </w:t>
      </w:r>
      <w:r w:rsidR="003F045E" w:rsidRPr="00065576">
        <w:rPr>
          <w:rFonts w:ascii="Arial" w:hAnsi="Arial"/>
          <w:b w:val="0"/>
          <w:color w:val="000000"/>
          <w:sz w:val="24"/>
          <w:szCs w:val="24"/>
        </w:rPr>
        <w:t>3</w:t>
      </w:r>
      <w:r w:rsidR="00B50BAF" w:rsidRPr="00065576">
        <w:rPr>
          <w:rFonts w:ascii="Arial" w:hAnsi="Arial"/>
          <w:b w:val="0"/>
          <w:color w:val="000000"/>
          <w:sz w:val="24"/>
          <w:szCs w:val="24"/>
        </w:rPr>
        <w:t xml:space="preserve"> do SIWZ</w:t>
      </w:r>
      <w:r w:rsidR="001B7038" w:rsidRPr="00065576">
        <w:rPr>
          <w:rFonts w:ascii="Arial" w:hAnsi="Arial" w:cs="Arial"/>
          <w:b w:val="0"/>
          <w:color w:val="000000"/>
          <w:sz w:val="24"/>
          <w:szCs w:val="24"/>
        </w:rPr>
        <w:t>;</w:t>
      </w:r>
    </w:p>
    <w:p w14:paraId="06862FA7" w14:textId="314B9335" w:rsidR="003C7D3F" w:rsidRPr="00065576" w:rsidRDefault="00B4438A" w:rsidP="00110BA3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color w:val="000000"/>
          <w:sz w:val="24"/>
          <w:szCs w:val="24"/>
        </w:rPr>
        <w:t>Wykaz osób</w:t>
      </w:r>
      <w:r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, które będą uczestniczyć w wykonywaniu zamówienia, w szczególności odpowiedzialnych za </w:t>
      </w:r>
      <w:r w:rsidR="00B85F55" w:rsidRPr="00B85F55">
        <w:rPr>
          <w:rFonts w:ascii="Arial" w:hAnsi="Arial" w:cs="Arial"/>
          <w:b w:val="0"/>
          <w:sz w:val="24"/>
          <w:szCs w:val="24"/>
        </w:rPr>
        <w:t>kierowanie robotami budowlanymi</w:t>
      </w:r>
      <w:r w:rsidRPr="00065576">
        <w:rPr>
          <w:rFonts w:ascii="Arial" w:hAnsi="Arial" w:cs="Arial"/>
          <w:b w:val="0"/>
          <w:color w:val="000000"/>
          <w:sz w:val="24"/>
          <w:szCs w:val="24"/>
        </w:rPr>
        <w:t>, wraz z informacjami na temat ich kwalifikacji zawodowych niezbędnych dla wykonania zamówienia, a także zakresu wykonywanych przez nie czynności, oraz informacją o podstawie do dysponowania tymi osobami</w:t>
      </w:r>
      <w:r w:rsidRPr="00065576">
        <w:rPr>
          <w:b w:val="0"/>
          <w:color w:val="000000"/>
          <w:sz w:val="24"/>
          <w:szCs w:val="24"/>
        </w:rPr>
        <w:t xml:space="preserve"> </w:t>
      </w:r>
      <w:r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- sporządzony według wzoru stanowiącego Załącznik nr </w:t>
      </w:r>
      <w:r w:rsidR="00D47480" w:rsidRPr="00065576">
        <w:rPr>
          <w:rFonts w:ascii="Arial" w:hAnsi="Arial" w:cs="Arial"/>
          <w:b w:val="0"/>
          <w:color w:val="000000"/>
          <w:sz w:val="24"/>
          <w:szCs w:val="24"/>
        </w:rPr>
        <w:t>4</w:t>
      </w:r>
      <w:r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 do SIWZ;</w:t>
      </w:r>
    </w:p>
    <w:p w14:paraId="64DEBD8F" w14:textId="7B8C3B41" w:rsidR="00A83203" w:rsidRPr="00065576" w:rsidRDefault="00AB547E" w:rsidP="00110BA3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b w:val="0"/>
          <w:color w:val="000000"/>
          <w:sz w:val="24"/>
          <w:szCs w:val="24"/>
        </w:rPr>
        <w:t>D</w:t>
      </w:r>
      <w:r w:rsidR="00730029">
        <w:rPr>
          <w:rFonts w:ascii="Arial" w:hAnsi="Arial" w:cs="Arial"/>
          <w:b w:val="0"/>
          <w:color w:val="000000"/>
          <w:sz w:val="24"/>
          <w:szCs w:val="24"/>
        </w:rPr>
        <w:t>l</w:t>
      </w:r>
      <w:r w:rsidR="00A83203" w:rsidRPr="00065576">
        <w:rPr>
          <w:rFonts w:ascii="Arial" w:hAnsi="Arial" w:cs="Arial"/>
          <w:b w:val="0"/>
          <w:color w:val="000000"/>
          <w:sz w:val="24"/>
          <w:szCs w:val="24"/>
        </w:rPr>
        <w:t>a os</w:t>
      </w:r>
      <w:r w:rsidR="00750BD9" w:rsidRPr="00065576">
        <w:rPr>
          <w:rFonts w:ascii="Arial" w:hAnsi="Arial" w:cs="Arial"/>
          <w:b w:val="0"/>
          <w:color w:val="000000"/>
          <w:sz w:val="24"/>
          <w:szCs w:val="24"/>
        </w:rPr>
        <w:t>oby</w:t>
      </w:r>
      <w:r w:rsidR="003E264C" w:rsidRPr="00065576">
        <w:rPr>
          <w:rFonts w:ascii="Arial" w:hAnsi="Arial" w:cs="Arial"/>
          <w:b w:val="0"/>
          <w:color w:val="000000"/>
          <w:sz w:val="24"/>
          <w:szCs w:val="24"/>
        </w:rPr>
        <w:t>, wskazan</w:t>
      </w:r>
      <w:r w:rsidR="00750BD9" w:rsidRPr="00065576">
        <w:rPr>
          <w:rFonts w:ascii="Arial" w:hAnsi="Arial" w:cs="Arial"/>
          <w:b w:val="0"/>
          <w:color w:val="000000"/>
          <w:sz w:val="24"/>
          <w:szCs w:val="24"/>
        </w:rPr>
        <w:t>ej</w:t>
      </w:r>
      <w:r w:rsidR="003E264C"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 w Wykazie osób,</w:t>
      </w:r>
      <w:r w:rsidR="00A83203"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 będąc</w:t>
      </w:r>
      <w:r w:rsidR="00750BD9"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ej </w:t>
      </w:r>
      <w:r w:rsidR="00A83203" w:rsidRPr="00065576">
        <w:rPr>
          <w:rFonts w:ascii="Arial" w:hAnsi="Arial" w:cs="Arial"/>
          <w:b w:val="0"/>
          <w:color w:val="000000"/>
          <w:sz w:val="24"/>
          <w:szCs w:val="24"/>
        </w:rPr>
        <w:t>pełnić funkcję kierownik</w:t>
      </w:r>
      <w:r w:rsidR="0060290B"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a </w:t>
      </w:r>
      <w:r w:rsidR="00A83203" w:rsidRPr="00065576">
        <w:rPr>
          <w:rFonts w:ascii="Arial" w:hAnsi="Arial" w:cs="Arial"/>
          <w:b w:val="0"/>
          <w:color w:val="000000"/>
          <w:sz w:val="24"/>
          <w:szCs w:val="24"/>
        </w:rPr>
        <w:t>robót</w:t>
      </w:r>
      <w:r w:rsidR="0060290B"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 budowlanych</w:t>
      </w:r>
      <w:r w:rsidRPr="00065576">
        <w:rPr>
          <w:rFonts w:ascii="Arial" w:hAnsi="Arial" w:cs="Arial"/>
          <w:b w:val="0"/>
          <w:color w:val="000000"/>
          <w:sz w:val="24"/>
          <w:szCs w:val="24"/>
        </w:rPr>
        <w:t>:</w:t>
      </w:r>
    </w:p>
    <w:p w14:paraId="501AF103" w14:textId="77777777" w:rsidR="00A83203" w:rsidRPr="00065576" w:rsidRDefault="00A83203" w:rsidP="00D47480">
      <w:pPr>
        <w:pStyle w:val="Tekstpodstawowy"/>
        <w:numPr>
          <w:ilvl w:val="0"/>
          <w:numId w:val="16"/>
        </w:numPr>
        <w:tabs>
          <w:tab w:val="left" w:pos="1701"/>
        </w:tabs>
        <w:spacing w:line="360" w:lineRule="auto"/>
        <w:ind w:left="1701" w:hanging="283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b w:val="0"/>
          <w:color w:val="000000"/>
          <w:sz w:val="24"/>
          <w:szCs w:val="24"/>
        </w:rPr>
        <w:t>dokument potwierdzający nadanie uprawnień budowlanych,</w:t>
      </w:r>
    </w:p>
    <w:p w14:paraId="349CE6AB" w14:textId="7210BBAF" w:rsidR="00EF6456" w:rsidRPr="00065576" w:rsidRDefault="0060290B" w:rsidP="00D47480">
      <w:pPr>
        <w:pStyle w:val="Tekstpodstawowy"/>
        <w:numPr>
          <w:ilvl w:val="0"/>
          <w:numId w:val="16"/>
        </w:numPr>
        <w:tabs>
          <w:tab w:val="left" w:pos="1701"/>
        </w:tabs>
        <w:spacing w:line="360" w:lineRule="auto"/>
        <w:ind w:left="1701" w:hanging="283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aktualny </w:t>
      </w:r>
      <w:r w:rsidR="00A83203" w:rsidRPr="00065576">
        <w:rPr>
          <w:rFonts w:ascii="Arial" w:hAnsi="Arial" w:cs="Arial"/>
          <w:b w:val="0"/>
          <w:color w:val="000000"/>
          <w:sz w:val="24"/>
          <w:szCs w:val="24"/>
        </w:rPr>
        <w:t>dokument potwierdzający przynależność do izby inżynierów budownictwa,</w:t>
      </w:r>
    </w:p>
    <w:p w14:paraId="1BA017D0" w14:textId="2658E860" w:rsidR="003C7D3F" w:rsidRPr="00065576" w:rsidRDefault="0011578F" w:rsidP="00110BA3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b w:val="0"/>
          <w:color w:val="000000"/>
          <w:sz w:val="24"/>
          <w:szCs w:val="24"/>
        </w:rPr>
        <w:t>D</w:t>
      </w:r>
      <w:r w:rsidR="007E07C5" w:rsidRPr="00065576">
        <w:rPr>
          <w:rFonts w:ascii="Arial" w:hAnsi="Arial" w:cs="Arial"/>
          <w:b w:val="0"/>
          <w:color w:val="000000"/>
          <w:sz w:val="24"/>
          <w:szCs w:val="24"/>
        </w:rPr>
        <w:t>okument potwierdzający, że Wykonawca jest ubezpieczony od odpowiedzialności cywilnej w zakresie prowadzonej działalności związanej z przedmiotem zamówienia</w:t>
      </w:r>
      <w:r w:rsidR="001B7038" w:rsidRPr="00065576">
        <w:rPr>
          <w:rFonts w:ascii="Arial" w:hAnsi="Arial" w:cs="Arial"/>
          <w:b w:val="0"/>
          <w:color w:val="000000"/>
          <w:sz w:val="24"/>
          <w:szCs w:val="24"/>
        </w:rPr>
        <w:t>;</w:t>
      </w:r>
    </w:p>
    <w:p w14:paraId="67BE449A" w14:textId="347F71A8" w:rsidR="0025724A" w:rsidRPr="00065576" w:rsidRDefault="00BE7ECA" w:rsidP="00110BA3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b w:val="0"/>
          <w:color w:val="000000"/>
          <w:sz w:val="24"/>
          <w:szCs w:val="24"/>
        </w:rPr>
        <w:t>J</w:t>
      </w:r>
      <w:r w:rsidR="0025724A" w:rsidRPr="00065576">
        <w:rPr>
          <w:rFonts w:ascii="Arial" w:hAnsi="Arial" w:cs="Arial"/>
          <w:b w:val="0"/>
          <w:color w:val="000000"/>
          <w:sz w:val="24"/>
          <w:szCs w:val="24"/>
        </w:rPr>
        <w:t>eżeli Wykonawca powołuje się przy wykazywaniu spełnienia warunków udziału w postępowaniu, o których mowa w pkt 5.1, na zasoby innych</w:t>
      </w:r>
      <w:r w:rsidR="00E2333C"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 podmiotów przedkłada </w:t>
      </w:r>
      <w:r w:rsidR="0025724A" w:rsidRPr="00065576">
        <w:rPr>
          <w:rFonts w:ascii="Arial" w:hAnsi="Arial" w:cs="Arial"/>
          <w:b w:val="0"/>
          <w:color w:val="000000"/>
          <w:sz w:val="24"/>
          <w:szCs w:val="24"/>
        </w:rPr>
        <w:t>pisemne zobowiązanie innych podmiotów do oddania Wykonawcy do dyspozycji niezbędnych zasobów na okres korzystania z nich przy wykony</w:t>
      </w:r>
      <w:r w:rsidR="00E2333C" w:rsidRPr="00065576">
        <w:rPr>
          <w:rFonts w:ascii="Arial" w:hAnsi="Arial" w:cs="Arial"/>
          <w:b w:val="0"/>
          <w:color w:val="000000"/>
          <w:sz w:val="24"/>
          <w:szCs w:val="24"/>
        </w:rPr>
        <w:t>waniu zamówienia.</w:t>
      </w:r>
    </w:p>
    <w:p w14:paraId="095AB113" w14:textId="5DD81716" w:rsidR="0025724A" w:rsidRPr="00065576" w:rsidRDefault="00E2333C" w:rsidP="00E26A6D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b w:val="0"/>
          <w:color w:val="000000"/>
          <w:sz w:val="24"/>
          <w:szCs w:val="24"/>
        </w:rPr>
        <w:t>D</w:t>
      </w:r>
      <w:r w:rsidR="00E82159"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odatkowo, jeżeli </w:t>
      </w:r>
      <w:r w:rsidR="00346E2D" w:rsidRPr="00065576">
        <w:rPr>
          <w:rFonts w:ascii="Arial" w:hAnsi="Arial" w:cs="Arial"/>
          <w:b w:val="0"/>
          <w:color w:val="000000"/>
          <w:sz w:val="24"/>
          <w:szCs w:val="24"/>
        </w:rPr>
        <w:t>W</w:t>
      </w:r>
      <w:r w:rsidR="00E82159"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ykonawca powołuje się przy wykazywaniu spełnienia warunków udziału w postępowaniu, o których mowa w pkt 5.1.4 na zasoby innych podmiotów przekłada </w:t>
      </w:r>
      <w:r w:rsidR="0025724A" w:rsidRPr="00065576">
        <w:rPr>
          <w:rFonts w:ascii="Arial" w:hAnsi="Arial" w:cs="Arial"/>
          <w:b w:val="0"/>
          <w:color w:val="000000"/>
          <w:sz w:val="24"/>
          <w:szCs w:val="24"/>
        </w:rPr>
        <w:t>dokument potwierdzający, że inny podmiot jest ubezpieczony od odpowiedzialności cywilnej w zakresie prowadzonej działalności związanej z przedmiotem zamówienia</w:t>
      </w:r>
      <w:r w:rsidR="0025724A" w:rsidRPr="00065576">
        <w:rPr>
          <w:rFonts w:ascii="Arial" w:hAnsi="Arial" w:cs="Arial"/>
          <w:b w:val="0"/>
          <w:bCs/>
          <w:color w:val="000000"/>
          <w:sz w:val="24"/>
          <w:szCs w:val="24"/>
        </w:rPr>
        <w:t>;</w:t>
      </w:r>
    </w:p>
    <w:p w14:paraId="7747D34E" w14:textId="431CCCCB" w:rsidR="007E07C5" w:rsidRPr="00065576" w:rsidRDefault="00C25B7B" w:rsidP="00110BA3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sz w:val="24"/>
          <w:szCs w:val="24"/>
        </w:rPr>
        <w:t>O</w:t>
      </w:r>
      <w:r w:rsidR="007E07C5" w:rsidRPr="00065576">
        <w:rPr>
          <w:rFonts w:ascii="Arial" w:hAnsi="Arial" w:cs="Arial"/>
          <w:sz w:val="24"/>
          <w:szCs w:val="24"/>
        </w:rPr>
        <w:t xml:space="preserve">świadczenie o braku podstaw do wykluczenia </w:t>
      </w:r>
      <w:r w:rsidR="007E07C5" w:rsidRPr="00065576">
        <w:rPr>
          <w:rFonts w:ascii="Arial" w:hAnsi="Arial" w:cs="Arial"/>
          <w:b w:val="0"/>
          <w:sz w:val="24"/>
          <w:szCs w:val="24"/>
        </w:rPr>
        <w:t xml:space="preserve">– sporządzone według </w:t>
      </w:r>
      <w:r w:rsidR="007E07C5"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wzoru stanowiącego </w:t>
      </w:r>
      <w:r w:rsidR="00B50BAF" w:rsidRPr="00065576">
        <w:rPr>
          <w:rFonts w:ascii="Arial" w:hAnsi="Arial"/>
          <w:b w:val="0"/>
          <w:color w:val="000000"/>
          <w:sz w:val="24"/>
          <w:szCs w:val="24"/>
        </w:rPr>
        <w:t xml:space="preserve">Załącznik nr </w:t>
      </w:r>
      <w:r w:rsidR="00D47480" w:rsidRPr="00065576">
        <w:rPr>
          <w:rFonts w:ascii="Arial" w:hAnsi="Arial"/>
          <w:b w:val="0"/>
          <w:color w:val="000000"/>
          <w:sz w:val="24"/>
          <w:szCs w:val="24"/>
        </w:rPr>
        <w:t>5</w:t>
      </w:r>
      <w:r w:rsidR="00B50BAF" w:rsidRPr="00065576">
        <w:rPr>
          <w:rFonts w:ascii="Arial" w:hAnsi="Arial"/>
          <w:b w:val="0"/>
          <w:color w:val="000000"/>
          <w:sz w:val="24"/>
          <w:szCs w:val="24"/>
        </w:rPr>
        <w:t xml:space="preserve"> do SIWZ</w:t>
      </w:r>
      <w:r w:rsidR="001B7038" w:rsidRPr="00065576">
        <w:rPr>
          <w:rFonts w:ascii="Arial" w:hAnsi="Arial" w:cs="Arial"/>
          <w:b w:val="0"/>
          <w:color w:val="000000"/>
          <w:sz w:val="24"/>
          <w:szCs w:val="24"/>
        </w:rPr>
        <w:t>;</w:t>
      </w:r>
    </w:p>
    <w:p w14:paraId="19825A63" w14:textId="6F7A1BBD" w:rsidR="00384D37" w:rsidRPr="00065576" w:rsidRDefault="00CE7FD0" w:rsidP="00110BA3">
      <w:pPr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bookmarkStart w:id="4" w:name="_Hlk144980739"/>
      <w:r w:rsidRPr="00065576">
        <w:rPr>
          <w:rFonts w:ascii="Arial" w:hAnsi="Arial" w:cs="Arial"/>
          <w:b/>
        </w:rPr>
        <w:lastRenderedPageBreak/>
        <w:t>A</w:t>
      </w:r>
      <w:r w:rsidR="00384D37" w:rsidRPr="00065576">
        <w:rPr>
          <w:rFonts w:ascii="Arial" w:hAnsi="Arial" w:cs="Arial"/>
          <w:b/>
        </w:rPr>
        <w:t>ktualny odpis z właściwego rejestru lub z centralnej ewidencji i informacji o działalności gospodarczej</w:t>
      </w:r>
      <w:bookmarkEnd w:id="4"/>
      <w:r w:rsidR="00384D37" w:rsidRPr="00065576">
        <w:rPr>
          <w:rFonts w:ascii="Arial" w:hAnsi="Arial" w:cs="Arial"/>
          <w:b/>
        </w:rPr>
        <w:t xml:space="preserve">, </w:t>
      </w:r>
      <w:r w:rsidR="00384D37" w:rsidRPr="00065576">
        <w:rPr>
          <w:rFonts w:ascii="Arial" w:hAnsi="Arial" w:cs="Arial"/>
        </w:rPr>
        <w:t xml:space="preserve">jeżeli odrębne przepisy wymagają wpisu do rejestru lub ewidencji, w celu wykazania braku podstaw do wykluczenia w oparciu o pkt </w:t>
      </w:r>
      <w:r w:rsidR="008856F9" w:rsidRPr="00065576">
        <w:rPr>
          <w:rFonts w:ascii="Arial" w:hAnsi="Arial" w:cs="Arial"/>
        </w:rPr>
        <w:t>5</w:t>
      </w:r>
      <w:r w:rsidR="00874C07" w:rsidRPr="00065576">
        <w:rPr>
          <w:rFonts w:ascii="Arial" w:hAnsi="Arial" w:cs="Arial"/>
        </w:rPr>
        <w:t>.2.1</w:t>
      </w:r>
      <w:r w:rsidR="00384D37" w:rsidRPr="00065576">
        <w:rPr>
          <w:rFonts w:ascii="Arial" w:hAnsi="Arial" w:cs="Arial"/>
        </w:rPr>
        <w:t>, wystawiony nie wcześniej niż 6 miesięcy przed upływem terminu składania ofert;</w:t>
      </w:r>
    </w:p>
    <w:p w14:paraId="38D255F7" w14:textId="0C07238D" w:rsidR="00EF6456" w:rsidRPr="00065576" w:rsidRDefault="00EF6456" w:rsidP="00110BA3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065576">
        <w:rPr>
          <w:rFonts w:ascii="Arial" w:hAnsi="Arial" w:cs="Arial"/>
          <w:bCs/>
          <w:color w:val="000000"/>
          <w:sz w:val="24"/>
          <w:szCs w:val="24"/>
        </w:rPr>
        <w:t>Listę podmiotów należących do tej samej grupy kapitałowej</w:t>
      </w:r>
      <w:r w:rsidRPr="00065576">
        <w:rPr>
          <w:rFonts w:ascii="Arial" w:hAnsi="Arial" w:cs="Arial"/>
          <w:b w:val="0"/>
          <w:color w:val="000000"/>
          <w:sz w:val="24"/>
          <w:szCs w:val="24"/>
        </w:rPr>
        <w:t>, o której mowa w pkt 13.2.7.</w:t>
      </w:r>
      <w:r w:rsidR="00D2552E" w:rsidRPr="00065576">
        <w:rPr>
          <w:rFonts w:ascii="Arial" w:hAnsi="Arial" w:cs="Arial"/>
          <w:b w:val="0"/>
          <w:color w:val="000000"/>
          <w:sz w:val="24"/>
          <w:szCs w:val="24"/>
        </w:rPr>
        <w:t>5</w:t>
      </w:r>
      <w:r w:rsidRPr="00065576">
        <w:rPr>
          <w:rFonts w:ascii="Arial" w:hAnsi="Arial" w:cs="Arial"/>
          <w:b w:val="0"/>
          <w:color w:val="000000"/>
          <w:sz w:val="24"/>
          <w:szCs w:val="24"/>
        </w:rPr>
        <w:t xml:space="preserve"> SIWZ, albo informację o tym, że nie należy do grupy kapitałowej –– sporządzone według wzoru stanowiącego </w:t>
      </w:r>
      <w:r w:rsidRPr="00065576">
        <w:rPr>
          <w:rFonts w:ascii="Arial" w:hAnsi="Arial"/>
          <w:b w:val="0"/>
          <w:color w:val="000000"/>
          <w:sz w:val="24"/>
          <w:szCs w:val="24"/>
        </w:rPr>
        <w:t xml:space="preserve">Załącznik nr </w:t>
      </w:r>
      <w:r w:rsidR="00D47480" w:rsidRPr="00065576">
        <w:rPr>
          <w:rFonts w:ascii="Arial" w:hAnsi="Arial"/>
          <w:b w:val="0"/>
          <w:color w:val="000000"/>
          <w:sz w:val="24"/>
          <w:szCs w:val="24"/>
        </w:rPr>
        <w:t>6</w:t>
      </w:r>
      <w:r w:rsidRPr="00065576">
        <w:rPr>
          <w:rFonts w:ascii="Arial" w:hAnsi="Arial"/>
          <w:b w:val="0"/>
          <w:color w:val="000000"/>
          <w:sz w:val="24"/>
          <w:szCs w:val="24"/>
        </w:rPr>
        <w:t xml:space="preserve"> do SIWZ</w:t>
      </w:r>
      <w:r w:rsidRPr="00065576">
        <w:rPr>
          <w:rFonts w:ascii="Arial" w:hAnsi="Arial" w:cs="Arial"/>
          <w:b w:val="0"/>
          <w:color w:val="000000"/>
          <w:sz w:val="24"/>
          <w:szCs w:val="24"/>
        </w:rPr>
        <w:t>;</w:t>
      </w:r>
    </w:p>
    <w:p w14:paraId="7838C1F0" w14:textId="77777777" w:rsidR="00CF23B0" w:rsidRPr="00065576" w:rsidRDefault="00CF23B0" w:rsidP="00110BA3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065576">
        <w:rPr>
          <w:rFonts w:ascii="Arial" w:hAnsi="Arial" w:cs="Arial"/>
          <w:b w:val="0"/>
          <w:sz w:val="24"/>
          <w:szCs w:val="24"/>
        </w:rPr>
        <w:t>Jeżeli Wykonawca ma siedzibę lub miejsce zamieszkania poza terytorium Rzeczypospolitej Polskiej, składa</w:t>
      </w:r>
      <w:r w:rsidR="00B056B4" w:rsidRPr="00065576">
        <w:rPr>
          <w:rFonts w:ascii="Arial" w:hAnsi="Arial" w:cs="Arial"/>
          <w:b w:val="0"/>
          <w:sz w:val="24"/>
          <w:szCs w:val="24"/>
        </w:rPr>
        <w:t xml:space="preserve"> </w:t>
      </w:r>
      <w:r w:rsidRPr="00065576">
        <w:rPr>
          <w:rFonts w:ascii="Arial" w:hAnsi="Arial" w:cs="Arial"/>
          <w:b w:val="0"/>
          <w:sz w:val="24"/>
          <w:szCs w:val="24"/>
        </w:rPr>
        <w:t>dokument lub dokumenty wystawione w kraju, w którym ma siedzibę lub miejsce zamieszkania potwierdzające odpowiednio, że</w:t>
      </w:r>
      <w:r w:rsidR="00B056B4" w:rsidRPr="00065576">
        <w:rPr>
          <w:rFonts w:ascii="Arial" w:hAnsi="Arial" w:cs="Arial"/>
          <w:b w:val="0"/>
          <w:sz w:val="24"/>
          <w:szCs w:val="24"/>
        </w:rPr>
        <w:t xml:space="preserve"> </w:t>
      </w:r>
      <w:r w:rsidRPr="00065576">
        <w:rPr>
          <w:rFonts w:ascii="Arial" w:hAnsi="Arial" w:cs="Arial"/>
          <w:b w:val="0"/>
          <w:sz w:val="24"/>
          <w:szCs w:val="24"/>
        </w:rPr>
        <w:t>nie otwarto jego likwidacji ani nie ogłoszono upadłości - wystawiony nie wcześniej niż 6 miesięcy przed upływem terminu składania ofert</w:t>
      </w:r>
      <w:r w:rsidR="00614E89" w:rsidRPr="00065576">
        <w:rPr>
          <w:rFonts w:ascii="Arial" w:hAnsi="Arial" w:cs="Arial"/>
          <w:b w:val="0"/>
          <w:sz w:val="24"/>
          <w:szCs w:val="24"/>
        </w:rPr>
        <w:t>;</w:t>
      </w:r>
    </w:p>
    <w:p w14:paraId="347512E4" w14:textId="621A60C1" w:rsidR="000B060A" w:rsidRPr="00065576" w:rsidRDefault="000B060A" w:rsidP="00110BA3">
      <w:pPr>
        <w:pStyle w:val="Tekstpodstawowy"/>
        <w:numPr>
          <w:ilvl w:val="2"/>
          <w:numId w:val="3"/>
        </w:numPr>
        <w:spacing w:line="360" w:lineRule="auto"/>
        <w:jc w:val="both"/>
        <w:rPr>
          <w:rFonts w:ascii="Arial" w:hAnsi="Arial" w:cs="Arial"/>
          <w:b w:val="0"/>
          <w:bCs/>
          <w:sz w:val="24"/>
          <w:szCs w:val="24"/>
        </w:rPr>
      </w:pP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>Je</w:t>
      </w:r>
      <w:r w:rsidRPr="00065576">
        <w:rPr>
          <w:rFonts w:ascii="Arial" w:eastAsia="TimesNewRoman" w:hAnsi="Arial" w:cs="Arial"/>
          <w:b w:val="0"/>
          <w:bCs/>
          <w:color w:val="000000"/>
          <w:sz w:val="24"/>
          <w:szCs w:val="24"/>
        </w:rPr>
        <w:t>ż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>eli w kraju miejscu zamieszkania osoby lub w kraju, w którym Wykonawca ma siedzib</w:t>
      </w:r>
      <w:r w:rsidRPr="00065576">
        <w:rPr>
          <w:rFonts w:ascii="Arial" w:eastAsia="TimesNewRoman" w:hAnsi="Arial" w:cs="Arial"/>
          <w:b w:val="0"/>
          <w:bCs/>
          <w:color w:val="000000"/>
          <w:sz w:val="24"/>
          <w:szCs w:val="24"/>
        </w:rPr>
        <w:t xml:space="preserve">ę 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>lub miejsce zamieszkania, nie wydaje si</w:t>
      </w:r>
      <w:r w:rsidRPr="00065576">
        <w:rPr>
          <w:rFonts w:ascii="Arial" w:eastAsia="TimesNewRoman" w:hAnsi="Arial" w:cs="Arial"/>
          <w:b w:val="0"/>
          <w:bCs/>
          <w:color w:val="000000"/>
          <w:sz w:val="24"/>
          <w:szCs w:val="24"/>
        </w:rPr>
        <w:t xml:space="preserve">ę 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>dokumentów wymienionych w pkt 6.1.</w:t>
      </w:r>
      <w:r w:rsidR="00DB1930" w:rsidRPr="00065576">
        <w:rPr>
          <w:rFonts w:ascii="Arial" w:hAnsi="Arial" w:cs="Arial"/>
          <w:b w:val="0"/>
          <w:bCs/>
          <w:color w:val="000000"/>
          <w:sz w:val="24"/>
          <w:szCs w:val="24"/>
        </w:rPr>
        <w:t>10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 xml:space="preserve"> SIWZ, Wykonawca składa dokument zawierający o</w:t>
      </w:r>
      <w:r w:rsidRPr="00065576">
        <w:rPr>
          <w:rFonts w:ascii="Arial" w:eastAsia="TimesNewRoman" w:hAnsi="Arial" w:cs="Arial"/>
          <w:b w:val="0"/>
          <w:bCs/>
          <w:color w:val="000000"/>
          <w:sz w:val="24"/>
          <w:szCs w:val="24"/>
        </w:rPr>
        <w:t>ś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 xml:space="preserve">wiadczenie, w którym określa się także osoby uprawnione do reprezentacji </w:t>
      </w:r>
      <w:r w:rsidR="009728F4" w:rsidRPr="00065576">
        <w:rPr>
          <w:rFonts w:ascii="Arial" w:hAnsi="Arial" w:cs="Arial"/>
          <w:b w:val="0"/>
          <w:bCs/>
          <w:color w:val="000000"/>
          <w:sz w:val="24"/>
          <w:szCs w:val="24"/>
        </w:rPr>
        <w:t>W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>ykonawcy, zło</w:t>
      </w:r>
      <w:r w:rsidRPr="00065576">
        <w:rPr>
          <w:rFonts w:ascii="Arial" w:eastAsia="TimesNewRoman" w:hAnsi="Arial" w:cs="Arial"/>
          <w:b w:val="0"/>
          <w:bCs/>
          <w:color w:val="000000"/>
          <w:sz w:val="24"/>
          <w:szCs w:val="24"/>
        </w:rPr>
        <w:t>ż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>one przed wła</w:t>
      </w:r>
      <w:r w:rsidRPr="00065576">
        <w:rPr>
          <w:rFonts w:ascii="Arial" w:eastAsia="TimesNewRoman" w:hAnsi="Arial" w:cs="Arial"/>
          <w:b w:val="0"/>
          <w:bCs/>
          <w:color w:val="000000"/>
          <w:sz w:val="24"/>
          <w:szCs w:val="24"/>
        </w:rPr>
        <w:t>ś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>ciwym organem s</w:t>
      </w:r>
      <w:r w:rsidRPr="00065576">
        <w:rPr>
          <w:rFonts w:ascii="Arial" w:eastAsia="TimesNewRoman" w:hAnsi="Arial" w:cs="Arial"/>
          <w:b w:val="0"/>
          <w:bCs/>
          <w:color w:val="000000"/>
          <w:sz w:val="24"/>
          <w:szCs w:val="24"/>
        </w:rPr>
        <w:t>ą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>dowym, administracyjnym albo organem samorz</w:t>
      </w:r>
      <w:r w:rsidRPr="00065576">
        <w:rPr>
          <w:rFonts w:ascii="Arial" w:eastAsia="TimesNewRoman" w:hAnsi="Arial" w:cs="Arial"/>
          <w:b w:val="0"/>
          <w:bCs/>
          <w:color w:val="000000"/>
          <w:sz w:val="24"/>
          <w:szCs w:val="24"/>
        </w:rPr>
        <w:t>ą</w:t>
      </w:r>
      <w:r w:rsidRPr="00065576">
        <w:rPr>
          <w:rFonts w:ascii="Arial" w:hAnsi="Arial" w:cs="Arial"/>
          <w:b w:val="0"/>
          <w:bCs/>
          <w:color w:val="000000"/>
          <w:sz w:val="24"/>
          <w:szCs w:val="24"/>
        </w:rPr>
        <w:t>du zawodowego lub gospodarczego odpowiednio kraju</w:t>
      </w:r>
      <w:r w:rsidRPr="00065576">
        <w:rPr>
          <w:rFonts w:ascii="Arial" w:hAnsi="Arial" w:cs="Arial"/>
          <w:b w:val="0"/>
          <w:bCs/>
          <w:sz w:val="24"/>
          <w:szCs w:val="24"/>
        </w:rPr>
        <w:t xml:space="preserve"> miejsca zamieszkania osoby lub kraju, w którym Wykonawca ma siedzib</w:t>
      </w:r>
      <w:r w:rsidRPr="00065576">
        <w:rPr>
          <w:rFonts w:ascii="Arial" w:eastAsia="TimesNewRoman" w:hAnsi="Arial" w:cs="Arial"/>
          <w:b w:val="0"/>
          <w:bCs/>
          <w:sz w:val="24"/>
          <w:szCs w:val="24"/>
        </w:rPr>
        <w:t xml:space="preserve">ę </w:t>
      </w:r>
      <w:r w:rsidRPr="00065576">
        <w:rPr>
          <w:rFonts w:ascii="Arial" w:hAnsi="Arial" w:cs="Arial"/>
          <w:b w:val="0"/>
          <w:bCs/>
          <w:sz w:val="24"/>
          <w:szCs w:val="24"/>
        </w:rPr>
        <w:t>lub miejsce zamieszkania, lub notariuszem -</w:t>
      </w:r>
      <w:r w:rsidRPr="00065576">
        <w:rPr>
          <w:b w:val="0"/>
          <w:bCs/>
          <w:sz w:val="24"/>
          <w:szCs w:val="24"/>
        </w:rPr>
        <w:t xml:space="preserve"> </w:t>
      </w:r>
      <w:r w:rsidRPr="00065576">
        <w:rPr>
          <w:rFonts w:ascii="Arial" w:hAnsi="Arial" w:cs="Arial"/>
          <w:b w:val="0"/>
          <w:bCs/>
          <w:sz w:val="24"/>
          <w:szCs w:val="24"/>
        </w:rPr>
        <w:t>wystawiony</w:t>
      </w:r>
      <w:r w:rsidRPr="00065576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Pr="00065576">
        <w:rPr>
          <w:rFonts w:ascii="Arial" w:hAnsi="Arial" w:cs="Arial"/>
          <w:b w:val="0"/>
          <w:bCs/>
          <w:sz w:val="24"/>
          <w:szCs w:val="24"/>
        </w:rPr>
        <w:t>nie wcześniej</w:t>
      </w:r>
      <w:r w:rsidRPr="00065576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Pr="00065576">
        <w:rPr>
          <w:rFonts w:ascii="Arial" w:hAnsi="Arial" w:cs="Arial"/>
          <w:b w:val="0"/>
          <w:bCs/>
          <w:sz w:val="24"/>
          <w:szCs w:val="24"/>
        </w:rPr>
        <w:t>niż</w:t>
      </w:r>
      <w:r w:rsidRPr="00065576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="00C97A37" w:rsidRPr="00065576">
        <w:rPr>
          <w:rFonts w:ascii="Arial" w:hAnsi="Arial" w:cs="Arial"/>
          <w:b w:val="0"/>
          <w:bCs/>
          <w:sz w:val="24"/>
          <w:szCs w:val="24"/>
        </w:rPr>
        <w:t xml:space="preserve">6 miesięcy </w:t>
      </w:r>
      <w:r w:rsidRPr="00065576">
        <w:rPr>
          <w:rFonts w:ascii="Arial" w:hAnsi="Arial" w:cs="Arial"/>
          <w:b w:val="0"/>
          <w:bCs/>
          <w:sz w:val="24"/>
          <w:szCs w:val="24"/>
        </w:rPr>
        <w:t>przed upływem terminu składania ofert</w:t>
      </w:r>
      <w:r w:rsidR="003A0A36" w:rsidRPr="00065576">
        <w:rPr>
          <w:rFonts w:ascii="Arial" w:hAnsi="Arial" w:cs="Arial"/>
          <w:b w:val="0"/>
          <w:bCs/>
          <w:sz w:val="24"/>
          <w:szCs w:val="24"/>
        </w:rPr>
        <w:t>;</w:t>
      </w:r>
    </w:p>
    <w:p w14:paraId="507B61E9" w14:textId="5FFD4CB3" w:rsidR="003A0A36" w:rsidRPr="00065576" w:rsidRDefault="003A0A36" w:rsidP="003A0A36">
      <w:pPr>
        <w:pStyle w:val="Akapitzlist"/>
        <w:numPr>
          <w:ilvl w:val="2"/>
          <w:numId w:val="3"/>
        </w:numPr>
        <w:rPr>
          <w:rFonts w:ascii="Arial" w:hAnsi="Arial" w:cs="Arial"/>
          <w:b/>
        </w:rPr>
      </w:pPr>
      <w:r w:rsidRPr="00065576">
        <w:rPr>
          <w:rFonts w:ascii="Arial" w:hAnsi="Arial" w:cs="Arial"/>
          <w:b/>
        </w:rPr>
        <w:t>Dowód wniesienia wadium.</w:t>
      </w:r>
    </w:p>
    <w:p w14:paraId="02EDFD73" w14:textId="2DD48FCD" w:rsidR="00214D0D" w:rsidRPr="00065576" w:rsidRDefault="00934FE8" w:rsidP="00110BA3">
      <w:pPr>
        <w:pStyle w:val="Tekstblokowy"/>
        <w:numPr>
          <w:ilvl w:val="1"/>
          <w:numId w:val="3"/>
        </w:numPr>
        <w:tabs>
          <w:tab w:val="clear" w:pos="6379"/>
          <w:tab w:val="left" w:pos="851"/>
        </w:tabs>
        <w:spacing w:line="360" w:lineRule="auto"/>
        <w:ind w:right="-1"/>
        <w:rPr>
          <w:rFonts w:ascii="Arial" w:hAnsi="Arial" w:cs="Arial"/>
          <w:b/>
          <w:color w:val="000000"/>
          <w:szCs w:val="24"/>
        </w:rPr>
      </w:pPr>
      <w:r w:rsidRPr="00065576">
        <w:rPr>
          <w:rFonts w:ascii="Arial" w:hAnsi="Arial" w:cs="Arial"/>
          <w:b/>
          <w:color w:val="000000"/>
          <w:szCs w:val="24"/>
        </w:rPr>
        <w:t>Dokumenty wymienione w pkt 6.1</w:t>
      </w:r>
      <w:r w:rsidR="007D1A6E" w:rsidRPr="00065576">
        <w:rPr>
          <w:rFonts w:ascii="Arial" w:hAnsi="Arial" w:cs="Arial"/>
          <w:b/>
          <w:color w:val="000000"/>
          <w:szCs w:val="24"/>
        </w:rPr>
        <w:t xml:space="preserve"> </w:t>
      </w:r>
      <w:r w:rsidR="00803610" w:rsidRPr="00065576">
        <w:rPr>
          <w:rFonts w:ascii="Arial" w:hAnsi="Arial" w:cs="Arial"/>
          <w:b/>
          <w:color w:val="000000"/>
          <w:szCs w:val="24"/>
        </w:rPr>
        <w:t xml:space="preserve">SIWZ </w:t>
      </w:r>
      <w:r w:rsidRPr="00065576">
        <w:rPr>
          <w:rFonts w:ascii="Arial" w:hAnsi="Arial" w:cs="Arial"/>
          <w:b/>
          <w:color w:val="000000"/>
          <w:szCs w:val="24"/>
        </w:rPr>
        <w:t>powinny zostać złożone w formie:</w:t>
      </w:r>
    </w:p>
    <w:p w14:paraId="7F20E763" w14:textId="752536AE" w:rsidR="00214D0D" w:rsidRPr="00065576" w:rsidRDefault="00214D0D" w:rsidP="00F70A2B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spacing w:line="360" w:lineRule="auto"/>
        <w:ind w:right="-1"/>
        <w:rPr>
          <w:rFonts w:ascii="Arial" w:hAnsi="Arial" w:cs="Arial"/>
          <w:color w:val="000000"/>
          <w:szCs w:val="24"/>
        </w:rPr>
      </w:pPr>
      <w:r w:rsidRPr="00065576">
        <w:rPr>
          <w:rFonts w:ascii="Arial" w:hAnsi="Arial" w:cs="Arial"/>
          <w:color w:val="000000"/>
          <w:szCs w:val="24"/>
        </w:rPr>
        <w:t xml:space="preserve">oryginału - wypełnione formularze stanowiące </w:t>
      </w:r>
      <w:r w:rsidR="00B50BAF" w:rsidRPr="00065576">
        <w:rPr>
          <w:rFonts w:ascii="Arial" w:hAnsi="Arial" w:cs="Arial"/>
          <w:color w:val="000000"/>
          <w:szCs w:val="24"/>
        </w:rPr>
        <w:t xml:space="preserve">Załączniki nr </w:t>
      </w:r>
      <w:r w:rsidR="003F045E" w:rsidRPr="00065576">
        <w:rPr>
          <w:rFonts w:ascii="Arial" w:hAnsi="Arial" w:cs="Arial"/>
          <w:color w:val="000000"/>
          <w:szCs w:val="24"/>
        </w:rPr>
        <w:t>3-</w:t>
      </w:r>
      <w:r w:rsidR="00D47480" w:rsidRPr="00065576">
        <w:rPr>
          <w:rFonts w:ascii="Arial" w:hAnsi="Arial" w:cs="Arial"/>
          <w:color w:val="000000"/>
          <w:szCs w:val="24"/>
        </w:rPr>
        <w:t>6</w:t>
      </w:r>
      <w:r w:rsidR="00B50BAF" w:rsidRPr="00065576">
        <w:rPr>
          <w:rFonts w:ascii="Arial" w:hAnsi="Arial" w:cs="Arial"/>
          <w:color w:val="000000"/>
          <w:szCs w:val="24"/>
        </w:rPr>
        <w:t xml:space="preserve"> do SIWZ,</w:t>
      </w:r>
      <w:r w:rsidR="003A0A36" w:rsidRPr="00065576">
        <w:rPr>
          <w:rFonts w:ascii="Arial" w:hAnsi="Arial" w:cs="Arial"/>
          <w:color w:val="000000"/>
          <w:szCs w:val="24"/>
        </w:rPr>
        <w:t xml:space="preserve"> dowód wniesienia wadium (dot. formy niepieniężnej);</w:t>
      </w:r>
    </w:p>
    <w:p w14:paraId="2C59AD2A" w14:textId="5716DE03" w:rsidR="00055D11" w:rsidRPr="00065576" w:rsidRDefault="004606C9" w:rsidP="00110BA3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spacing w:line="360" w:lineRule="auto"/>
        <w:ind w:right="-1"/>
        <w:rPr>
          <w:rFonts w:ascii="Arial" w:hAnsi="Arial" w:cs="Arial"/>
          <w:color w:val="000000"/>
          <w:szCs w:val="24"/>
        </w:rPr>
      </w:pPr>
      <w:r w:rsidRPr="00065576">
        <w:rPr>
          <w:rFonts w:ascii="Arial" w:hAnsi="Arial" w:cs="Arial"/>
          <w:color w:val="000000"/>
          <w:szCs w:val="24"/>
        </w:rPr>
        <w:t xml:space="preserve">poświadczonych przez Wykonawcę </w:t>
      </w:r>
      <w:r w:rsidRPr="00730029">
        <w:rPr>
          <w:rFonts w:ascii="Arial" w:hAnsi="Arial" w:cs="Arial"/>
          <w:color w:val="000000"/>
          <w:szCs w:val="24"/>
        </w:rPr>
        <w:t>za zgodność z oryginałem kopii –</w:t>
      </w:r>
      <w:r w:rsidR="00F121A5" w:rsidRPr="00730029">
        <w:rPr>
          <w:rFonts w:ascii="Arial" w:hAnsi="Arial" w:cs="Arial"/>
          <w:color w:val="000000"/>
          <w:szCs w:val="24"/>
        </w:rPr>
        <w:t xml:space="preserve"> </w:t>
      </w:r>
      <w:r w:rsidR="00B470E8" w:rsidRPr="00730029">
        <w:rPr>
          <w:rFonts w:ascii="Arial" w:hAnsi="Arial" w:cs="Arial"/>
          <w:color w:val="000000"/>
          <w:szCs w:val="24"/>
        </w:rPr>
        <w:t xml:space="preserve">dokumenty wymienione w pkt </w:t>
      </w:r>
      <w:r w:rsidR="00730029" w:rsidRPr="00730029">
        <w:rPr>
          <w:rFonts w:ascii="Arial" w:hAnsi="Arial" w:cs="Arial"/>
          <w:color w:val="000000"/>
          <w:szCs w:val="24"/>
        </w:rPr>
        <w:t>6.1.</w:t>
      </w:r>
      <w:r w:rsidR="00B85F55">
        <w:rPr>
          <w:rFonts w:ascii="Arial" w:hAnsi="Arial" w:cs="Arial"/>
          <w:color w:val="000000"/>
          <w:szCs w:val="24"/>
        </w:rPr>
        <w:t>3</w:t>
      </w:r>
      <w:r w:rsidR="00730029" w:rsidRPr="00730029">
        <w:rPr>
          <w:rFonts w:ascii="Arial" w:hAnsi="Arial" w:cs="Arial"/>
          <w:color w:val="000000"/>
          <w:szCs w:val="24"/>
        </w:rPr>
        <w:t xml:space="preserve">, </w:t>
      </w:r>
      <w:r w:rsidR="00D529BF" w:rsidRPr="00730029">
        <w:rPr>
          <w:rFonts w:ascii="Arial" w:hAnsi="Arial" w:cs="Arial"/>
          <w:color w:val="000000"/>
          <w:szCs w:val="24"/>
        </w:rPr>
        <w:t xml:space="preserve">6.1.4, </w:t>
      </w:r>
      <w:r w:rsidR="00D2552E" w:rsidRPr="00730029">
        <w:rPr>
          <w:rFonts w:ascii="Arial" w:hAnsi="Arial" w:cs="Arial"/>
          <w:color w:val="000000"/>
          <w:szCs w:val="24"/>
        </w:rPr>
        <w:t>6.1.8</w:t>
      </w:r>
      <w:r w:rsidR="00730029" w:rsidRPr="00730029">
        <w:rPr>
          <w:rFonts w:ascii="Arial" w:hAnsi="Arial" w:cs="Arial"/>
          <w:color w:val="000000"/>
          <w:szCs w:val="24"/>
        </w:rPr>
        <w:t xml:space="preserve"> i 6.1.10</w:t>
      </w:r>
      <w:r w:rsidR="00D529BF" w:rsidRPr="00730029">
        <w:rPr>
          <w:rFonts w:ascii="Arial" w:hAnsi="Arial" w:cs="Arial"/>
          <w:color w:val="000000"/>
          <w:szCs w:val="24"/>
        </w:rPr>
        <w:t xml:space="preserve"> </w:t>
      </w:r>
      <w:r w:rsidR="00B470E8" w:rsidRPr="00730029">
        <w:rPr>
          <w:rFonts w:ascii="Arial" w:hAnsi="Arial" w:cs="Arial"/>
          <w:color w:val="000000"/>
          <w:szCs w:val="24"/>
        </w:rPr>
        <w:t>SIWZ</w:t>
      </w:r>
      <w:r w:rsidR="00055D11" w:rsidRPr="00730029">
        <w:rPr>
          <w:rFonts w:ascii="Arial" w:hAnsi="Arial" w:cs="Arial"/>
          <w:color w:val="000000"/>
          <w:szCs w:val="24"/>
        </w:rPr>
        <w:t xml:space="preserve">, z zastrzeżeniem, że w przypadku </w:t>
      </w:r>
      <w:r w:rsidR="00260A51" w:rsidRPr="00730029">
        <w:rPr>
          <w:rFonts w:ascii="Arial" w:hAnsi="Arial" w:cs="Arial"/>
          <w:color w:val="000000"/>
          <w:szCs w:val="24"/>
        </w:rPr>
        <w:t>W</w:t>
      </w:r>
      <w:r w:rsidR="00055D11" w:rsidRPr="00730029">
        <w:rPr>
          <w:rFonts w:ascii="Arial" w:hAnsi="Arial" w:cs="Arial"/>
          <w:color w:val="000000"/>
          <w:szCs w:val="24"/>
        </w:rPr>
        <w:t>ykonawców wspólnie ubiegających się o udzielenie zamówienia oraz w przypadku</w:t>
      </w:r>
      <w:r w:rsidR="00055D11" w:rsidRPr="00065576">
        <w:rPr>
          <w:rFonts w:ascii="Arial" w:hAnsi="Arial" w:cs="Arial"/>
          <w:color w:val="000000"/>
          <w:szCs w:val="24"/>
        </w:rPr>
        <w:t xml:space="preserve"> innych podmiotów, </w:t>
      </w:r>
      <w:r w:rsidR="00F121A5" w:rsidRPr="00065576">
        <w:rPr>
          <w:rFonts w:ascii="Arial" w:hAnsi="Arial" w:cs="Arial"/>
          <w:color w:val="000000"/>
          <w:szCs w:val="24"/>
        </w:rPr>
        <w:t xml:space="preserve">na zasobach których </w:t>
      </w:r>
      <w:r w:rsidR="009728F4" w:rsidRPr="00065576">
        <w:rPr>
          <w:rFonts w:ascii="Arial" w:hAnsi="Arial" w:cs="Arial"/>
          <w:color w:val="000000"/>
          <w:szCs w:val="24"/>
        </w:rPr>
        <w:t>W</w:t>
      </w:r>
      <w:r w:rsidR="00F121A5" w:rsidRPr="00065576">
        <w:rPr>
          <w:rFonts w:ascii="Arial" w:hAnsi="Arial" w:cs="Arial"/>
          <w:color w:val="000000"/>
          <w:szCs w:val="24"/>
        </w:rPr>
        <w:t xml:space="preserve">ykonawca polega, </w:t>
      </w:r>
      <w:r w:rsidR="00055D11" w:rsidRPr="00065576">
        <w:rPr>
          <w:rFonts w:ascii="Arial" w:hAnsi="Arial" w:cs="Arial"/>
          <w:color w:val="000000"/>
          <w:szCs w:val="24"/>
        </w:rPr>
        <w:t xml:space="preserve">kopie dokumentów dotyczących </w:t>
      </w:r>
      <w:r w:rsidR="00F121A5" w:rsidRPr="00065576">
        <w:rPr>
          <w:rFonts w:ascii="Arial" w:hAnsi="Arial" w:cs="Arial"/>
          <w:color w:val="000000"/>
          <w:szCs w:val="24"/>
        </w:rPr>
        <w:t xml:space="preserve">odpowiednio </w:t>
      </w:r>
      <w:r w:rsidR="009728F4" w:rsidRPr="00065576">
        <w:rPr>
          <w:rFonts w:ascii="Arial" w:hAnsi="Arial" w:cs="Arial"/>
          <w:color w:val="000000"/>
          <w:szCs w:val="24"/>
        </w:rPr>
        <w:t>W</w:t>
      </w:r>
      <w:r w:rsidR="00F121A5" w:rsidRPr="00065576">
        <w:rPr>
          <w:rFonts w:ascii="Arial" w:hAnsi="Arial" w:cs="Arial"/>
          <w:color w:val="000000"/>
          <w:szCs w:val="24"/>
        </w:rPr>
        <w:t xml:space="preserve">ykonawcy lub tych podmiotów są </w:t>
      </w:r>
      <w:r w:rsidR="00055D11" w:rsidRPr="00065576">
        <w:rPr>
          <w:rFonts w:ascii="Arial" w:hAnsi="Arial" w:cs="Arial"/>
          <w:color w:val="000000"/>
          <w:szCs w:val="24"/>
        </w:rPr>
        <w:t xml:space="preserve">poświadczane za zgodność z oryginałem </w:t>
      </w:r>
      <w:r w:rsidR="00F121A5" w:rsidRPr="00065576">
        <w:rPr>
          <w:rFonts w:ascii="Arial" w:hAnsi="Arial" w:cs="Arial"/>
          <w:color w:val="000000"/>
          <w:szCs w:val="24"/>
        </w:rPr>
        <w:t xml:space="preserve">odpowiednio przez </w:t>
      </w:r>
      <w:r w:rsidR="009728F4" w:rsidRPr="00065576">
        <w:rPr>
          <w:rFonts w:ascii="Arial" w:hAnsi="Arial" w:cs="Arial"/>
          <w:color w:val="000000"/>
          <w:szCs w:val="24"/>
        </w:rPr>
        <w:t>W</w:t>
      </w:r>
      <w:r w:rsidR="00F121A5" w:rsidRPr="00065576">
        <w:rPr>
          <w:rFonts w:ascii="Arial" w:hAnsi="Arial" w:cs="Arial"/>
          <w:color w:val="000000"/>
          <w:szCs w:val="24"/>
        </w:rPr>
        <w:t>ykonawcę lub</w:t>
      </w:r>
      <w:r w:rsidR="00055D11" w:rsidRPr="00065576">
        <w:rPr>
          <w:rFonts w:ascii="Arial" w:hAnsi="Arial" w:cs="Arial"/>
          <w:color w:val="000000"/>
          <w:szCs w:val="24"/>
        </w:rPr>
        <w:t xml:space="preserve"> te podmioty.</w:t>
      </w:r>
    </w:p>
    <w:p w14:paraId="0754F9E8" w14:textId="77777777" w:rsidR="00CF23B0" w:rsidRPr="00065576" w:rsidRDefault="00CF23B0" w:rsidP="00110BA3">
      <w:pPr>
        <w:pStyle w:val="NormalnyWeb"/>
        <w:spacing w:before="0" w:beforeAutospacing="0" w:after="0" w:afterAutospacing="0" w:line="360" w:lineRule="auto"/>
        <w:ind w:left="1418"/>
        <w:jc w:val="both"/>
        <w:rPr>
          <w:rStyle w:val="Pogrubienie"/>
          <w:rFonts w:ascii="Arial" w:hAnsi="Arial" w:cs="Arial"/>
          <w:b w:val="0"/>
        </w:rPr>
      </w:pPr>
      <w:r w:rsidRPr="00065576">
        <w:rPr>
          <w:rStyle w:val="Pogrubienie"/>
          <w:rFonts w:ascii="Arial" w:hAnsi="Arial" w:cs="Arial"/>
          <w:b w:val="0"/>
          <w:color w:val="000000"/>
        </w:rPr>
        <w:lastRenderedPageBreak/>
        <w:t xml:space="preserve">Jeżeli </w:t>
      </w:r>
      <w:r w:rsidRPr="00065576">
        <w:rPr>
          <w:rFonts w:ascii="Arial" w:hAnsi="Arial" w:cs="Arial"/>
          <w:b/>
          <w:color w:val="000000"/>
        </w:rPr>
        <w:t xml:space="preserve">aktualny odpis z właściwego rejestru lub z centralnej ewidencji i informacji o działalności gospodarczej albo dokument potwierdzający przynależność do izby inżynierów </w:t>
      </w:r>
      <w:r w:rsidRPr="00065576">
        <w:rPr>
          <w:rFonts w:ascii="Arial" w:hAnsi="Arial" w:cs="Arial"/>
          <w:b/>
        </w:rPr>
        <w:t xml:space="preserve">budownictwa </w:t>
      </w:r>
      <w:r w:rsidRPr="00065576">
        <w:rPr>
          <w:rFonts w:ascii="Arial" w:hAnsi="Arial" w:cs="Arial"/>
        </w:rPr>
        <w:t>jest s</w:t>
      </w:r>
      <w:r w:rsidRPr="00065576">
        <w:rPr>
          <w:rStyle w:val="Pogrubienie"/>
          <w:rFonts w:ascii="Arial" w:hAnsi="Arial" w:cs="Arial"/>
          <w:b w:val="0"/>
        </w:rPr>
        <w:t xml:space="preserve">amodzielnie pobranym przez Wykonawcę wydrukiem komputerowym – to nie musi być poświadczony przez </w:t>
      </w:r>
      <w:r w:rsidR="00E6180A" w:rsidRPr="00065576">
        <w:rPr>
          <w:rStyle w:val="Pogrubienie"/>
          <w:rFonts w:ascii="Arial" w:hAnsi="Arial" w:cs="Arial"/>
          <w:b w:val="0"/>
        </w:rPr>
        <w:t>W</w:t>
      </w:r>
      <w:r w:rsidRPr="00065576">
        <w:rPr>
          <w:rStyle w:val="Pogrubienie"/>
          <w:rFonts w:ascii="Arial" w:hAnsi="Arial" w:cs="Arial"/>
          <w:b w:val="0"/>
        </w:rPr>
        <w:t>ykonawcę za zgodność z oryginałem.</w:t>
      </w:r>
    </w:p>
    <w:p w14:paraId="6203DDFF" w14:textId="194910F4" w:rsidR="002049ED" w:rsidRPr="00065576" w:rsidRDefault="002049ED" w:rsidP="00110BA3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spacing w:line="360" w:lineRule="auto"/>
        <w:ind w:right="-1"/>
        <w:rPr>
          <w:rFonts w:ascii="Arial" w:hAnsi="Arial" w:cs="Arial"/>
          <w:color w:val="000000"/>
          <w:szCs w:val="24"/>
        </w:rPr>
      </w:pPr>
      <w:r w:rsidRPr="00065576">
        <w:rPr>
          <w:rFonts w:ascii="Arial" w:eastAsia="EUAlbertina-Regular-Identity-H" w:hAnsi="Arial" w:cs="Arial"/>
          <w:szCs w:val="24"/>
        </w:rPr>
        <w:t xml:space="preserve">pisemne zobowiązanie innych podmiotów do oddania Wykonawcy do dyspozycji niezbędnych zasobów powinno zostać złożone w formie </w:t>
      </w:r>
      <w:r w:rsidRPr="00065576">
        <w:rPr>
          <w:rFonts w:ascii="Arial" w:eastAsia="EUAlbertina-Regular-Identity-H" w:hAnsi="Arial" w:cs="Arial"/>
          <w:color w:val="000000"/>
          <w:szCs w:val="24"/>
        </w:rPr>
        <w:t>oryginału oraz być podpisane przez osoby (oznaczone z imienia i nazwiska) upoważnione do reprezentowania innego podmiotu i zawierać co najmniej:</w:t>
      </w:r>
    </w:p>
    <w:p w14:paraId="496859A0" w14:textId="42D13B86" w:rsidR="002049ED" w:rsidRPr="00065576" w:rsidRDefault="002049ED" w:rsidP="00D47480">
      <w:pPr>
        <w:pStyle w:val="Tekstblokowy"/>
        <w:numPr>
          <w:ilvl w:val="0"/>
          <w:numId w:val="19"/>
        </w:numPr>
        <w:tabs>
          <w:tab w:val="clear" w:pos="6379"/>
          <w:tab w:val="left" w:pos="1080"/>
          <w:tab w:val="left" w:pos="1701"/>
        </w:tabs>
        <w:spacing w:line="360" w:lineRule="auto"/>
        <w:ind w:left="1701" w:right="-1" w:hanging="283"/>
        <w:rPr>
          <w:rFonts w:ascii="Arial" w:eastAsia="EUAlbertina-Regular-Identity-H" w:hAnsi="Arial" w:cs="Arial"/>
          <w:color w:val="000000"/>
          <w:szCs w:val="24"/>
        </w:rPr>
      </w:pPr>
      <w:r w:rsidRPr="00065576">
        <w:rPr>
          <w:rFonts w:ascii="Arial" w:eastAsia="EUAlbertina-Regular-Identity-H" w:hAnsi="Arial" w:cs="Arial"/>
          <w:color w:val="000000"/>
          <w:szCs w:val="24"/>
        </w:rPr>
        <w:t xml:space="preserve">zakres dostępnych </w:t>
      </w:r>
      <w:r w:rsidR="009728F4" w:rsidRPr="00065576">
        <w:rPr>
          <w:rFonts w:ascii="Arial" w:eastAsia="EUAlbertina-Regular-Identity-H" w:hAnsi="Arial" w:cs="Arial"/>
          <w:color w:val="000000"/>
          <w:szCs w:val="24"/>
        </w:rPr>
        <w:t>W</w:t>
      </w:r>
      <w:r w:rsidRPr="00065576">
        <w:rPr>
          <w:rFonts w:ascii="Arial" w:eastAsia="EUAlbertina-Regular-Identity-H" w:hAnsi="Arial" w:cs="Arial"/>
          <w:color w:val="000000"/>
          <w:szCs w:val="24"/>
        </w:rPr>
        <w:t>ykonawcy zasobów innego podmiotu,</w:t>
      </w:r>
    </w:p>
    <w:p w14:paraId="43432EBC" w14:textId="77777777" w:rsidR="002049ED" w:rsidRPr="00065576" w:rsidRDefault="002049ED" w:rsidP="00D47480">
      <w:pPr>
        <w:pStyle w:val="Tekstblokowy"/>
        <w:numPr>
          <w:ilvl w:val="0"/>
          <w:numId w:val="19"/>
        </w:numPr>
        <w:tabs>
          <w:tab w:val="clear" w:pos="6379"/>
          <w:tab w:val="left" w:pos="1080"/>
          <w:tab w:val="left" w:pos="1701"/>
        </w:tabs>
        <w:spacing w:line="360" w:lineRule="auto"/>
        <w:ind w:left="1701" w:right="-1" w:hanging="283"/>
        <w:rPr>
          <w:rFonts w:ascii="Arial" w:eastAsia="EUAlbertina-Regular-Identity-H" w:hAnsi="Arial" w:cs="Arial"/>
          <w:color w:val="000000"/>
          <w:szCs w:val="24"/>
        </w:rPr>
      </w:pPr>
      <w:r w:rsidRPr="00065576">
        <w:rPr>
          <w:rFonts w:ascii="Arial" w:eastAsia="EUAlbertina-Regular-Identity-H" w:hAnsi="Arial" w:cs="Arial"/>
          <w:color w:val="000000"/>
          <w:szCs w:val="24"/>
        </w:rPr>
        <w:t>sposób wykorzystania innego podmiotu, przez Wykonawcę, przy wykonywaniu niniejszego zamówienia,</w:t>
      </w:r>
    </w:p>
    <w:p w14:paraId="0364B373" w14:textId="77777777" w:rsidR="002049ED" w:rsidRPr="00065576" w:rsidRDefault="002049ED" w:rsidP="00D47480">
      <w:pPr>
        <w:pStyle w:val="Tekstblokowy"/>
        <w:numPr>
          <w:ilvl w:val="0"/>
          <w:numId w:val="19"/>
        </w:numPr>
        <w:tabs>
          <w:tab w:val="clear" w:pos="6379"/>
          <w:tab w:val="left" w:pos="1080"/>
          <w:tab w:val="left" w:pos="1701"/>
        </w:tabs>
        <w:spacing w:line="360" w:lineRule="auto"/>
        <w:ind w:left="1701" w:right="-1" w:hanging="283"/>
        <w:rPr>
          <w:rFonts w:ascii="Arial" w:eastAsia="EUAlbertina-Regular-Identity-H" w:hAnsi="Arial" w:cs="Arial"/>
          <w:color w:val="000000"/>
          <w:szCs w:val="24"/>
        </w:rPr>
      </w:pPr>
      <w:r w:rsidRPr="00065576">
        <w:rPr>
          <w:rFonts w:ascii="Arial" w:eastAsia="EUAlbertina-Regular-Identity-H" w:hAnsi="Arial" w:cs="Arial"/>
          <w:color w:val="000000"/>
          <w:szCs w:val="24"/>
        </w:rPr>
        <w:t>charakter stosunku, jaki będzie łączył Wykonawcę z innym podmiotem,</w:t>
      </w:r>
    </w:p>
    <w:p w14:paraId="4944EB63" w14:textId="77777777" w:rsidR="002049ED" w:rsidRPr="00065576" w:rsidRDefault="002049ED" w:rsidP="00D47480">
      <w:pPr>
        <w:pStyle w:val="Tekstblokowy"/>
        <w:numPr>
          <w:ilvl w:val="0"/>
          <w:numId w:val="19"/>
        </w:numPr>
        <w:tabs>
          <w:tab w:val="clear" w:pos="6379"/>
          <w:tab w:val="left" w:pos="1080"/>
          <w:tab w:val="left" w:pos="1701"/>
        </w:tabs>
        <w:spacing w:line="360" w:lineRule="auto"/>
        <w:ind w:left="1701" w:right="-1" w:hanging="283"/>
        <w:rPr>
          <w:rFonts w:ascii="Arial" w:eastAsia="EUAlbertina-Regular-Identity-H" w:hAnsi="Arial" w:cs="Arial"/>
          <w:color w:val="000000"/>
          <w:szCs w:val="24"/>
        </w:rPr>
      </w:pPr>
      <w:r w:rsidRPr="00065576">
        <w:rPr>
          <w:rFonts w:ascii="Arial" w:eastAsia="EUAlbertina-Regular-Identity-H" w:hAnsi="Arial" w:cs="Arial"/>
          <w:color w:val="000000"/>
          <w:szCs w:val="24"/>
        </w:rPr>
        <w:t>zakres i okres udziału innego podmiotu przy wykonywaniu niniejszego zamówienia.</w:t>
      </w:r>
    </w:p>
    <w:p w14:paraId="74072009" w14:textId="77777777" w:rsidR="002049ED" w:rsidRPr="00065576" w:rsidRDefault="002049ED" w:rsidP="00110BA3">
      <w:pPr>
        <w:pStyle w:val="Tekstblokowy"/>
        <w:numPr>
          <w:ilvl w:val="2"/>
          <w:numId w:val="3"/>
        </w:numPr>
        <w:tabs>
          <w:tab w:val="clear" w:pos="1430"/>
          <w:tab w:val="clear" w:pos="6379"/>
          <w:tab w:val="left" w:pos="851"/>
          <w:tab w:val="left" w:pos="1418"/>
        </w:tabs>
        <w:spacing w:line="360" w:lineRule="auto"/>
        <w:ind w:right="-1"/>
        <w:rPr>
          <w:rFonts w:ascii="Arial" w:hAnsi="Arial" w:cs="Arial"/>
          <w:szCs w:val="24"/>
        </w:rPr>
      </w:pPr>
      <w:r w:rsidRPr="00065576">
        <w:rPr>
          <w:rFonts w:ascii="Arial" w:hAnsi="Arial" w:cs="Arial"/>
          <w:szCs w:val="24"/>
        </w:rPr>
        <w:t>Dokumenty sporządzone w języku obcym są składane wraz z tłumaczeniem na język polski, poświadczonym przez Wykonawcę.</w:t>
      </w:r>
    </w:p>
    <w:p w14:paraId="5064E8C3" w14:textId="77777777" w:rsidR="002F64BA" w:rsidRPr="00065576" w:rsidRDefault="00C2569C" w:rsidP="00110BA3">
      <w:pPr>
        <w:pStyle w:val="Tekstblokowy"/>
        <w:numPr>
          <w:ilvl w:val="1"/>
          <w:numId w:val="3"/>
        </w:numPr>
        <w:tabs>
          <w:tab w:val="clear" w:pos="6379"/>
          <w:tab w:val="left" w:pos="851"/>
          <w:tab w:val="left" w:pos="1418"/>
        </w:tabs>
        <w:spacing w:line="360" w:lineRule="auto"/>
        <w:ind w:left="709" w:right="-1" w:hanging="425"/>
        <w:rPr>
          <w:rFonts w:ascii="Arial" w:hAnsi="Arial" w:cs="Arial"/>
          <w:szCs w:val="24"/>
        </w:rPr>
      </w:pPr>
      <w:r w:rsidRPr="00065576">
        <w:rPr>
          <w:rFonts w:ascii="Arial" w:hAnsi="Arial" w:cs="Arial"/>
          <w:b/>
          <w:szCs w:val="24"/>
        </w:rPr>
        <w:t xml:space="preserve">Zamawiający </w:t>
      </w:r>
      <w:r w:rsidR="00236FF5" w:rsidRPr="00065576">
        <w:rPr>
          <w:rFonts w:ascii="Arial" w:hAnsi="Arial" w:cs="Arial"/>
          <w:b/>
          <w:szCs w:val="24"/>
        </w:rPr>
        <w:t>za</w:t>
      </w:r>
      <w:r w:rsidRPr="00065576">
        <w:rPr>
          <w:rFonts w:ascii="Arial" w:hAnsi="Arial" w:cs="Arial"/>
          <w:b/>
          <w:szCs w:val="24"/>
        </w:rPr>
        <w:t xml:space="preserve">żąda przedstawienia </w:t>
      </w:r>
      <w:r w:rsidRPr="00065576">
        <w:rPr>
          <w:rFonts w:ascii="Arial" w:hAnsi="Arial" w:cs="Arial"/>
          <w:szCs w:val="24"/>
        </w:rPr>
        <w:t>oryginału lub notarialnie poświadczonej kopii</w:t>
      </w:r>
      <w:r w:rsidRPr="00065576">
        <w:rPr>
          <w:rFonts w:ascii="Arial" w:hAnsi="Arial" w:cs="Arial"/>
          <w:b/>
          <w:szCs w:val="24"/>
        </w:rPr>
        <w:t xml:space="preserve"> </w:t>
      </w:r>
      <w:r w:rsidRPr="00065576">
        <w:rPr>
          <w:rFonts w:ascii="Arial" w:hAnsi="Arial" w:cs="Arial"/>
          <w:szCs w:val="24"/>
        </w:rPr>
        <w:t xml:space="preserve">dokumentu </w:t>
      </w:r>
      <w:r w:rsidR="00236FF5" w:rsidRPr="00065576">
        <w:rPr>
          <w:rFonts w:ascii="Arial" w:hAnsi="Arial" w:cs="Arial"/>
          <w:szCs w:val="24"/>
        </w:rPr>
        <w:t>w sytuacji</w:t>
      </w:r>
      <w:r w:rsidRPr="00065576">
        <w:rPr>
          <w:rFonts w:ascii="Arial" w:hAnsi="Arial" w:cs="Arial"/>
          <w:szCs w:val="24"/>
        </w:rPr>
        <w:t xml:space="preserve">, gdy złożona przez </w:t>
      </w:r>
      <w:r w:rsidR="00260A51" w:rsidRPr="00065576">
        <w:rPr>
          <w:rFonts w:ascii="Arial" w:hAnsi="Arial" w:cs="Arial"/>
          <w:szCs w:val="24"/>
        </w:rPr>
        <w:t>W</w:t>
      </w:r>
      <w:r w:rsidRPr="00065576">
        <w:rPr>
          <w:rFonts w:ascii="Arial" w:hAnsi="Arial" w:cs="Arial"/>
          <w:szCs w:val="24"/>
        </w:rPr>
        <w:t>ykonawcę kopia dokumentu jest nieczytelna lub budzi wątpliwości co do jej prawdziwości</w:t>
      </w:r>
      <w:r w:rsidR="00236FF5" w:rsidRPr="00065576">
        <w:rPr>
          <w:rFonts w:ascii="Arial" w:hAnsi="Arial" w:cs="Arial"/>
          <w:szCs w:val="24"/>
        </w:rPr>
        <w:t>.</w:t>
      </w:r>
    </w:p>
    <w:p w14:paraId="4A426578" w14:textId="0EF1408C" w:rsidR="00C169E6" w:rsidRPr="00065576" w:rsidRDefault="00135277" w:rsidP="00110BA3">
      <w:pPr>
        <w:pStyle w:val="Tekstblokowy"/>
        <w:numPr>
          <w:ilvl w:val="1"/>
          <w:numId w:val="3"/>
        </w:numPr>
        <w:tabs>
          <w:tab w:val="clear" w:pos="6379"/>
          <w:tab w:val="left" w:pos="851"/>
          <w:tab w:val="left" w:pos="1418"/>
        </w:tabs>
        <w:spacing w:line="360" w:lineRule="auto"/>
        <w:ind w:left="709" w:right="-1" w:hanging="425"/>
        <w:rPr>
          <w:rFonts w:ascii="Arial" w:hAnsi="Arial" w:cs="Arial"/>
          <w:szCs w:val="24"/>
        </w:rPr>
      </w:pPr>
      <w:r w:rsidRPr="00065576">
        <w:rPr>
          <w:rFonts w:ascii="Arial" w:hAnsi="Arial" w:cs="Arial"/>
          <w:b/>
          <w:szCs w:val="24"/>
        </w:rPr>
        <w:t xml:space="preserve">Zamawiający może wezwać </w:t>
      </w:r>
      <w:r w:rsidR="00260A51" w:rsidRPr="00065576">
        <w:rPr>
          <w:rFonts w:ascii="Arial" w:hAnsi="Arial" w:cs="Arial"/>
          <w:b/>
          <w:szCs w:val="24"/>
        </w:rPr>
        <w:t>W</w:t>
      </w:r>
      <w:r w:rsidRPr="00065576">
        <w:rPr>
          <w:rFonts w:ascii="Arial" w:hAnsi="Arial" w:cs="Arial"/>
          <w:b/>
          <w:szCs w:val="24"/>
        </w:rPr>
        <w:t>ykonawców</w:t>
      </w:r>
      <w:r w:rsidRPr="00065576">
        <w:rPr>
          <w:rFonts w:ascii="Arial" w:hAnsi="Arial" w:cs="Arial"/>
          <w:szCs w:val="24"/>
        </w:rPr>
        <w:t xml:space="preserve">, </w:t>
      </w:r>
      <w:r w:rsidR="00C169E6" w:rsidRPr="00065576">
        <w:rPr>
          <w:rFonts w:ascii="Arial" w:hAnsi="Arial" w:cs="Arial"/>
          <w:szCs w:val="24"/>
        </w:rPr>
        <w:t xml:space="preserve">którzy w określonym terminie nie złożyli wymaganych przez </w:t>
      </w:r>
      <w:r w:rsidR="00260A51" w:rsidRPr="00065576">
        <w:rPr>
          <w:rFonts w:ascii="Arial" w:hAnsi="Arial" w:cs="Arial"/>
          <w:szCs w:val="24"/>
        </w:rPr>
        <w:t>Z</w:t>
      </w:r>
      <w:r w:rsidR="00C169E6" w:rsidRPr="00065576">
        <w:rPr>
          <w:rFonts w:ascii="Arial" w:hAnsi="Arial" w:cs="Arial"/>
          <w:szCs w:val="24"/>
        </w:rPr>
        <w:t xml:space="preserve">amawiającego oświadczeń lub dokumentów, wymienionych </w:t>
      </w:r>
      <w:r w:rsidR="00823CB1" w:rsidRPr="00065576">
        <w:rPr>
          <w:rFonts w:ascii="Arial" w:hAnsi="Arial" w:cs="Arial"/>
          <w:szCs w:val="24"/>
        </w:rPr>
        <w:br/>
      </w:r>
      <w:r w:rsidR="00C169E6" w:rsidRPr="00065576">
        <w:rPr>
          <w:rFonts w:ascii="Arial" w:hAnsi="Arial" w:cs="Arial"/>
          <w:szCs w:val="24"/>
        </w:rPr>
        <w:t>w pkt 6</w:t>
      </w:r>
      <w:r w:rsidR="00803610" w:rsidRPr="00065576">
        <w:rPr>
          <w:rFonts w:ascii="Arial" w:eastAsia="EUAlbertina-Regular-Identity-H" w:hAnsi="Arial" w:cs="Arial"/>
          <w:szCs w:val="24"/>
        </w:rPr>
        <w:t xml:space="preserve"> </w:t>
      </w:r>
      <w:r w:rsidR="00803610" w:rsidRPr="00065576">
        <w:rPr>
          <w:rFonts w:ascii="Arial" w:hAnsi="Arial" w:cs="Arial"/>
          <w:szCs w:val="24"/>
        </w:rPr>
        <w:t>SIWZ</w:t>
      </w:r>
      <w:r w:rsidR="00C169E6" w:rsidRPr="00065576">
        <w:rPr>
          <w:rFonts w:ascii="Arial" w:hAnsi="Arial" w:cs="Arial"/>
          <w:szCs w:val="24"/>
        </w:rPr>
        <w:t xml:space="preserve">, lub którzy nie złożyli pełnomocnictw, albo którzy złożyli wymagane przez </w:t>
      </w:r>
      <w:r w:rsidR="00260A51" w:rsidRPr="00065576">
        <w:rPr>
          <w:rFonts w:ascii="Arial" w:hAnsi="Arial" w:cs="Arial"/>
          <w:szCs w:val="24"/>
        </w:rPr>
        <w:t>Z</w:t>
      </w:r>
      <w:r w:rsidR="00C169E6" w:rsidRPr="00065576">
        <w:rPr>
          <w:rFonts w:ascii="Arial" w:hAnsi="Arial" w:cs="Arial"/>
          <w:szCs w:val="24"/>
        </w:rPr>
        <w:t>amawiającego oświadczenia i dokumenty, wymienione w pkt 6</w:t>
      </w:r>
      <w:r w:rsidR="00803610" w:rsidRPr="00065576">
        <w:rPr>
          <w:rFonts w:ascii="Arial" w:eastAsia="EUAlbertina-Regular-Identity-H" w:hAnsi="Arial" w:cs="Arial"/>
          <w:szCs w:val="24"/>
        </w:rPr>
        <w:t xml:space="preserve"> SIWZ</w:t>
      </w:r>
      <w:r w:rsidR="00C169E6" w:rsidRPr="00065576">
        <w:rPr>
          <w:rFonts w:ascii="Arial" w:hAnsi="Arial" w:cs="Arial"/>
          <w:szCs w:val="24"/>
        </w:rPr>
        <w:t xml:space="preserve">, zawierające błędy lub którzy złożyli wadliwe pełnomocnictwa, do ich złożenia w wyznaczonym terminie, chyba że mimo ich złożenia oferta </w:t>
      </w:r>
      <w:r w:rsidR="00260A51" w:rsidRPr="00065576">
        <w:rPr>
          <w:rFonts w:ascii="Arial" w:hAnsi="Arial" w:cs="Arial"/>
          <w:szCs w:val="24"/>
        </w:rPr>
        <w:t>W</w:t>
      </w:r>
      <w:r w:rsidR="00C169E6" w:rsidRPr="00065576">
        <w:rPr>
          <w:rFonts w:ascii="Arial" w:hAnsi="Arial" w:cs="Arial"/>
          <w:szCs w:val="24"/>
        </w:rPr>
        <w:t xml:space="preserve">ykonawcy podlega odrzuceniu albo konieczne byłoby unieważnienie postępowania. Złożone na wezwanie </w:t>
      </w:r>
      <w:r w:rsidR="00260A51" w:rsidRPr="00065576">
        <w:rPr>
          <w:rFonts w:ascii="Arial" w:hAnsi="Arial" w:cs="Arial"/>
          <w:szCs w:val="24"/>
        </w:rPr>
        <w:t>Z</w:t>
      </w:r>
      <w:r w:rsidR="00C169E6" w:rsidRPr="00065576">
        <w:rPr>
          <w:rFonts w:ascii="Arial" w:hAnsi="Arial" w:cs="Arial"/>
          <w:szCs w:val="24"/>
        </w:rPr>
        <w:t xml:space="preserve">amawiającego oświadczenia i dokumenty powinny potwierdzać spełnianie przez </w:t>
      </w:r>
      <w:r w:rsidR="00260A51" w:rsidRPr="00065576">
        <w:rPr>
          <w:rFonts w:ascii="Arial" w:hAnsi="Arial" w:cs="Arial"/>
          <w:szCs w:val="24"/>
        </w:rPr>
        <w:t>W</w:t>
      </w:r>
      <w:r w:rsidR="00C169E6" w:rsidRPr="00065576">
        <w:rPr>
          <w:rFonts w:ascii="Arial" w:hAnsi="Arial" w:cs="Arial"/>
          <w:szCs w:val="24"/>
        </w:rPr>
        <w:t xml:space="preserve">ykonawcę warunków udziału w postępowaniu, nie później niż w dniu, w którym upłynął termin składania ofert. </w:t>
      </w:r>
    </w:p>
    <w:p w14:paraId="703B8442" w14:textId="584602B7" w:rsidR="00E93ACB" w:rsidRPr="00065576" w:rsidRDefault="00C169E6" w:rsidP="00110BA3">
      <w:pPr>
        <w:pStyle w:val="Tekstblokowy"/>
        <w:numPr>
          <w:ilvl w:val="1"/>
          <w:numId w:val="3"/>
        </w:numPr>
        <w:tabs>
          <w:tab w:val="clear" w:pos="6379"/>
          <w:tab w:val="left" w:pos="851"/>
          <w:tab w:val="left" w:pos="1418"/>
        </w:tabs>
        <w:spacing w:after="120" w:line="360" w:lineRule="auto"/>
        <w:ind w:left="709" w:right="0" w:hanging="425"/>
        <w:rPr>
          <w:rFonts w:ascii="Arial" w:hAnsi="Arial" w:cs="Arial"/>
          <w:szCs w:val="24"/>
        </w:rPr>
      </w:pPr>
      <w:r w:rsidRPr="00065576">
        <w:rPr>
          <w:rFonts w:ascii="Arial" w:hAnsi="Arial" w:cs="Arial"/>
          <w:szCs w:val="24"/>
        </w:rPr>
        <w:t>Zamawiający może wezwać także, w wyznaczonym przez siebie terminie, do złożenia wyjaśnień dotyczących oświadczeń lub dokumentów, wymienionych w pkt 6</w:t>
      </w:r>
      <w:r w:rsidR="00803610" w:rsidRPr="00065576">
        <w:rPr>
          <w:rFonts w:ascii="Arial" w:eastAsia="EUAlbertina-Regular-Identity-H" w:hAnsi="Arial" w:cs="Arial"/>
          <w:szCs w:val="24"/>
        </w:rPr>
        <w:t xml:space="preserve"> SIWZ</w:t>
      </w:r>
      <w:r w:rsidRPr="00065576">
        <w:rPr>
          <w:rFonts w:ascii="Arial" w:hAnsi="Arial" w:cs="Arial"/>
          <w:szCs w:val="24"/>
        </w:rPr>
        <w:t>.</w:t>
      </w:r>
    </w:p>
    <w:p w14:paraId="364DC5BF" w14:textId="77777777" w:rsidR="00E93ACB" w:rsidRPr="00065576" w:rsidRDefault="004126D8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szCs w:val="24"/>
          <w:u w:val="none"/>
        </w:rPr>
      </w:pPr>
      <w:r w:rsidRPr="00065576">
        <w:rPr>
          <w:rStyle w:val="NagowekSIWZ"/>
          <w:b/>
          <w:bCs w:val="0"/>
          <w:szCs w:val="24"/>
          <w:u w:val="none"/>
        </w:rPr>
        <w:lastRenderedPageBreak/>
        <w:t xml:space="preserve">Informacje o sposobie porozumiewania się </w:t>
      </w:r>
      <w:r w:rsidR="00260A51" w:rsidRPr="00065576">
        <w:rPr>
          <w:rStyle w:val="NagowekSIWZ"/>
          <w:b/>
          <w:bCs w:val="0"/>
          <w:szCs w:val="24"/>
          <w:u w:val="none"/>
        </w:rPr>
        <w:t>Z</w:t>
      </w:r>
      <w:r w:rsidRPr="00065576">
        <w:rPr>
          <w:rStyle w:val="NagowekSIWZ"/>
          <w:b/>
          <w:bCs w:val="0"/>
          <w:szCs w:val="24"/>
          <w:u w:val="none"/>
        </w:rPr>
        <w:t xml:space="preserve">amawiającego z </w:t>
      </w:r>
      <w:r w:rsidR="00260A51" w:rsidRPr="00065576">
        <w:rPr>
          <w:rStyle w:val="NagowekSIWZ"/>
          <w:b/>
          <w:bCs w:val="0"/>
          <w:szCs w:val="24"/>
          <w:u w:val="none"/>
        </w:rPr>
        <w:t>W</w:t>
      </w:r>
      <w:r w:rsidRPr="00065576">
        <w:rPr>
          <w:rStyle w:val="NagowekSIWZ"/>
          <w:b/>
          <w:bCs w:val="0"/>
          <w:szCs w:val="24"/>
          <w:u w:val="none"/>
        </w:rPr>
        <w:t xml:space="preserve">ykonawcami oraz przekazywania oświadczeń </w:t>
      </w:r>
      <w:r w:rsidR="004836C3" w:rsidRPr="00065576">
        <w:rPr>
          <w:rStyle w:val="NagowekSIWZ"/>
          <w:b/>
          <w:bCs w:val="0"/>
          <w:szCs w:val="24"/>
          <w:u w:val="none"/>
        </w:rPr>
        <w:t>lub</w:t>
      </w:r>
      <w:r w:rsidRPr="00065576">
        <w:rPr>
          <w:rStyle w:val="NagowekSIWZ"/>
          <w:b/>
          <w:bCs w:val="0"/>
          <w:szCs w:val="24"/>
          <w:u w:val="none"/>
        </w:rPr>
        <w:t xml:space="preserve"> dokumentów, a także wskazanie osób uprawnionych do porozumiewania się z </w:t>
      </w:r>
      <w:r w:rsidR="00260A51" w:rsidRPr="00065576">
        <w:rPr>
          <w:rStyle w:val="NagowekSIWZ"/>
          <w:b/>
          <w:bCs w:val="0"/>
          <w:szCs w:val="24"/>
          <w:u w:val="none"/>
        </w:rPr>
        <w:t>W</w:t>
      </w:r>
      <w:r w:rsidRPr="00065576">
        <w:rPr>
          <w:rStyle w:val="NagowekSIWZ"/>
          <w:b/>
          <w:bCs w:val="0"/>
          <w:szCs w:val="24"/>
          <w:u w:val="none"/>
        </w:rPr>
        <w:t>ykonawcami</w:t>
      </w:r>
    </w:p>
    <w:p w14:paraId="60A80E45" w14:textId="77777777" w:rsidR="00D91EFE" w:rsidRPr="00065576" w:rsidRDefault="00F608B6" w:rsidP="00110BA3">
      <w:pPr>
        <w:pStyle w:val="ust"/>
        <w:numPr>
          <w:ilvl w:val="1"/>
          <w:numId w:val="4"/>
        </w:numPr>
        <w:spacing w:before="0" w:after="0" w:line="360" w:lineRule="auto"/>
        <w:rPr>
          <w:rFonts w:ascii="Arial" w:hAnsi="Arial" w:cs="Arial"/>
          <w:b/>
        </w:rPr>
      </w:pPr>
      <w:r w:rsidRPr="00065576">
        <w:rPr>
          <w:rFonts w:ascii="Arial" w:hAnsi="Arial" w:cs="Arial"/>
          <w:b/>
        </w:rPr>
        <w:t>S</w:t>
      </w:r>
      <w:r w:rsidR="00D91EFE" w:rsidRPr="00065576">
        <w:rPr>
          <w:rFonts w:ascii="Arial" w:hAnsi="Arial" w:cs="Arial"/>
          <w:b/>
        </w:rPr>
        <w:t xml:space="preserve">posób porozumiewania się </w:t>
      </w:r>
      <w:r w:rsidR="00260A51" w:rsidRPr="00065576">
        <w:rPr>
          <w:rFonts w:ascii="Arial" w:hAnsi="Arial" w:cs="Arial"/>
          <w:b/>
        </w:rPr>
        <w:t>Z</w:t>
      </w:r>
      <w:r w:rsidR="00D91EFE" w:rsidRPr="00065576">
        <w:rPr>
          <w:rFonts w:ascii="Arial" w:hAnsi="Arial" w:cs="Arial"/>
          <w:b/>
        </w:rPr>
        <w:t xml:space="preserve">amawiającego z </w:t>
      </w:r>
      <w:r w:rsidR="00260A51" w:rsidRPr="00065576">
        <w:rPr>
          <w:rFonts w:ascii="Arial" w:hAnsi="Arial" w:cs="Arial"/>
          <w:b/>
        </w:rPr>
        <w:t>W</w:t>
      </w:r>
      <w:r w:rsidR="00D91EFE" w:rsidRPr="00065576">
        <w:rPr>
          <w:rFonts w:ascii="Arial" w:hAnsi="Arial" w:cs="Arial"/>
          <w:b/>
        </w:rPr>
        <w:t>ykonawcami:</w:t>
      </w:r>
    </w:p>
    <w:p w14:paraId="2A385DC3" w14:textId="14162791" w:rsidR="00267219" w:rsidRPr="00065576" w:rsidRDefault="00267219" w:rsidP="00110BA3">
      <w:pPr>
        <w:numPr>
          <w:ilvl w:val="2"/>
          <w:numId w:val="4"/>
        </w:numPr>
        <w:autoSpaceDE w:val="0"/>
        <w:autoSpaceDN w:val="0"/>
        <w:adjustRightInd w:val="0"/>
        <w:spacing w:line="360" w:lineRule="auto"/>
        <w:ind w:hanging="54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W </w:t>
      </w:r>
      <w:r w:rsidRPr="00065576">
        <w:rPr>
          <w:rFonts w:ascii="Arial" w:hAnsi="Arial" w:cs="Arial"/>
          <w:color w:val="000000"/>
        </w:rPr>
        <w:t>niniejszym</w:t>
      </w:r>
      <w:r w:rsidRPr="00065576">
        <w:rPr>
          <w:rFonts w:ascii="Arial" w:hAnsi="Arial" w:cs="Arial"/>
        </w:rPr>
        <w:t xml:space="preserve"> postępowaniu wnioski, zawiadomienia, wezwania, informacje Zamawiający i Wykonawcy przekazują</w:t>
      </w:r>
      <w:r w:rsidR="00255607">
        <w:rPr>
          <w:rFonts w:ascii="Arial" w:hAnsi="Arial" w:cs="Arial"/>
        </w:rPr>
        <w:t xml:space="preserve"> </w:t>
      </w:r>
      <w:r w:rsidRPr="00065576">
        <w:rPr>
          <w:rFonts w:ascii="Arial" w:hAnsi="Arial" w:cs="Arial"/>
        </w:rPr>
        <w:t xml:space="preserve">drogą elektroniczną (adres e-mail Zamawiającego </w:t>
      </w:r>
      <w:hyperlink r:id="rId9" w:history="1">
        <w:r w:rsidR="00255607" w:rsidRPr="00F01085">
          <w:rPr>
            <w:rStyle w:val="Hipercze"/>
            <w:rFonts w:ascii="Arial" w:hAnsi="Arial" w:cs="Arial"/>
          </w:rPr>
          <w:t>tz2@mwik.bydgoszcz.pl</w:t>
        </w:r>
      </w:hyperlink>
      <w:r w:rsidRPr="00065576">
        <w:rPr>
          <w:rFonts w:ascii="Arial" w:hAnsi="Arial" w:cs="Arial"/>
          <w:color w:val="000000" w:themeColor="text1"/>
        </w:rPr>
        <w:t xml:space="preserve"> </w:t>
      </w:r>
      <w:r w:rsidRPr="00065576">
        <w:rPr>
          <w:rFonts w:ascii="Arial" w:hAnsi="Arial" w:cs="Arial"/>
        </w:rPr>
        <w:t>zastrzeżeniem pkt 7.1.2</w:t>
      </w:r>
      <w:r w:rsidR="00803610" w:rsidRPr="00065576">
        <w:rPr>
          <w:rFonts w:ascii="Arial" w:eastAsia="EUAlbertina-Regular-Identity-H" w:hAnsi="Arial" w:cs="Arial"/>
        </w:rPr>
        <w:t xml:space="preserve"> </w:t>
      </w:r>
      <w:r w:rsidR="00803610" w:rsidRPr="00065576">
        <w:rPr>
          <w:rFonts w:ascii="Arial" w:hAnsi="Arial" w:cs="Arial"/>
        </w:rPr>
        <w:t>SIWZ</w:t>
      </w:r>
      <w:r w:rsidRPr="00065576">
        <w:rPr>
          <w:rFonts w:ascii="Arial" w:hAnsi="Arial" w:cs="Arial"/>
        </w:rPr>
        <w:t xml:space="preserve">. </w:t>
      </w:r>
    </w:p>
    <w:p w14:paraId="4F71BC82" w14:textId="77777777" w:rsidR="00AC73EC" w:rsidRPr="00065576" w:rsidRDefault="00AC73EC" w:rsidP="00110BA3">
      <w:pPr>
        <w:numPr>
          <w:ilvl w:val="2"/>
          <w:numId w:val="4"/>
        </w:numPr>
        <w:autoSpaceDE w:val="0"/>
        <w:autoSpaceDN w:val="0"/>
        <w:adjustRightInd w:val="0"/>
        <w:spacing w:line="360" w:lineRule="auto"/>
        <w:ind w:hanging="54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Forma </w:t>
      </w:r>
      <w:r w:rsidRPr="00065576">
        <w:rPr>
          <w:rFonts w:ascii="Arial" w:hAnsi="Arial" w:cs="Arial"/>
          <w:color w:val="000000"/>
        </w:rPr>
        <w:t>pisemna</w:t>
      </w:r>
      <w:r w:rsidRPr="00065576">
        <w:rPr>
          <w:rFonts w:ascii="Arial" w:hAnsi="Arial" w:cs="Arial"/>
        </w:rPr>
        <w:t xml:space="preserve"> zastrzeżona jest dla:</w:t>
      </w:r>
    </w:p>
    <w:p w14:paraId="5959A9AE" w14:textId="0723FC7F" w:rsidR="00AC73EC" w:rsidRPr="00065576" w:rsidRDefault="00AC73EC" w:rsidP="00110BA3">
      <w:pPr>
        <w:numPr>
          <w:ilvl w:val="3"/>
          <w:numId w:val="4"/>
        </w:numPr>
        <w:spacing w:line="360" w:lineRule="auto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Złożenia oferty, dokumentów wymienionych w pkt 6 </w:t>
      </w:r>
      <w:r w:rsidR="00803610" w:rsidRPr="00065576">
        <w:rPr>
          <w:rFonts w:ascii="Arial" w:eastAsia="EUAlbertina-Regular-Identity-H" w:hAnsi="Arial" w:cs="Arial"/>
        </w:rPr>
        <w:t>SIWZ</w:t>
      </w:r>
      <w:r w:rsidR="00F47453" w:rsidRPr="00065576">
        <w:rPr>
          <w:rFonts w:ascii="Arial" w:hAnsi="Arial" w:cs="Arial"/>
        </w:rPr>
        <w:t xml:space="preserve">, </w:t>
      </w:r>
      <w:r w:rsidRPr="00065576">
        <w:rPr>
          <w:rFonts w:ascii="Arial" w:hAnsi="Arial" w:cs="Arial"/>
        </w:rPr>
        <w:t>pełnomocnictw</w:t>
      </w:r>
      <w:r w:rsidR="00F47453" w:rsidRPr="00065576">
        <w:rPr>
          <w:rFonts w:ascii="Arial" w:hAnsi="Arial" w:cs="Arial"/>
        </w:rPr>
        <w:t xml:space="preserve"> oraz oświadczeń i dokumentów Wykonawcy w odpowiedzi na wezwania, o których mowa w pkt </w:t>
      </w:r>
      <w:r w:rsidR="00354F7E" w:rsidRPr="00065576">
        <w:rPr>
          <w:rFonts w:ascii="Arial" w:hAnsi="Arial" w:cs="Arial"/>
        </w:rPr>
        <w:t xml:space="preserve">6.3, </w:t>
      </w:r>
      <w:r w:rsidR="00F47453" w:rsidRPr="00065576">
        <w:rPr>
          <w:rFonts w:ascii="Arial" w:hAnsi="Arial" w:cs="Arial"/>
          <w:color w:val="000000"/>
        </w:rPr>
        <w:t>6.4, 6.5,</w:t>
      </w:r>
      <w:r w:rsidR="00F47453" w:rsidRPr="00065576">
        <w:rPr>
          <w:rFonts w:ascii="Arial" w:hAnsi="Arial" w:cs="Arial"/>
          <w:color w:val="FF0000"/>
        </w:rPr>
        <w:t xml:space="preserve"> </w:t>
      </w:r>
      <w:r w:rsidR="0026429A" w:rsidRPr="00065576">
        <w:rPr>
          <w:rFonts w:ascii="Arial" w:hAnsi="Arial" w:cs="Arial"/>
          <w:color w:val="000000"/>
        </w:rPr>
        <w:t>9.2,</w:t>
      </w:r>
      <w:r w:rsidR="0026429A" w:rsidRPr="00065576">
        <w:rPr>
          <w:rFonts w:ascii="Arial" w:hAnsi="Arial" w:cs="Arial"/>
          <w:color w:val="FF0000"/>
        </w:rPr>
        <w:t xml:space="preserve"> </w:t>
      </w:r>
      <w:r w:rsidR="00644669" w:rsidRPr="00065576">
        <w:rPr>
          <w:rFonts w:ascii="Arial" w:hAnsi="Arial" w:cs="Arial"/>
          <w:color w:val="000000"/>
        </w:rPr>
        <w:t xml:space="preserve">13.2.1 i </w:t>
      </w:r>
      <w:r w:rsidR="00F47453" w:rsidRPr="00065576">
        <w:rPr>
          <w:rFonts w:ascii="Arial" w:hAnsi="Arial" w:cs="Arial"/>
          <w:color w:val="000000"/>
        </w:rPr>
        <w:t>13.2.3</w:t>
      </w:r>
      <w:r w:rsidR="00F47453" w:rsidRPr="00065576">
        <w:rPr>
          <w:rFonts w:ascii="Arial" w:hAnsi="Arial" w:cs="Arial"/>
        </w:rPr>
        <w:t xml:space="preserve"> SIWZ</w:t>
      </w:r>
      <w:r w:rsidR="00644669" w:rsidRPr="00065576">
        <w:rPr>
          <w:rFonts w:ascii="Arial" w:hAnsi="Arial" w:cs="Arial"/>
        </w:rPr>
        <w:t>;</w:t>
      </w:r>
    </w:p>
    <w:p w14:paraId="5FCF6BF9" w14:textId="162C3FC9" w:rsidR="00AC73EC" w:rsidRPr="00065576" w:rsidRDefault="00AC73EC" w:rsidP="00110BA3">
      <w:pPr>
        <w:numPr>
          <w:ilvl w:val="3"/>
          <w:numId w:val="4"/>
        </w:numPr>
        <w:spacing w:line="360" w:lineRule="auto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Zawiadomień, o których mowa w pkt 13.2.9 i 13.2.11</w:t>
      </w:r>
      <w:r w:rsidR="00803610" w:rsidRPr="00065576">
        <w:rPr>
          <w:rFonts w:ascii="Arial" w:eastAsia="EUAlbertina-Regular-Identity-H" w:hAnsi="Arial" w:cs="Arial"/>
          <w:color w:val="000000"/>
        </w:rPr>
        <w:t xml:space="preserve"> SIWZ.</w:t>
      </w:r>
    </w:p>
    <w:p w14:paraId="336E21A6" w14:textId="437ECA5D" w:rsidR="00AC73EC" w:rsidRPr="00065576" w:rsidRDefault="00AC73EC" w:rsidP="00110BA3">
      <w:pPr>
        <w:numPr>
          <w:ilvl w:val="2"/>
          <w:numId w:val="4"/>
        </w:numPr>
        <w:autoSpaceDE w:val="0"/>
        <w:autoSpaceDN w:val="0"/>
        <w:adjustRightInd w:val="0"/>
        <w:spacing w:line="360" w:lineRule="auto"/>
        <w:ind w:hanging="54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Jeżeli Zamawiający lub Wykonawca przekazują wnioski, </w:t>
      </w:r>
      <w:r w:rsidR="00A43E0B" w:rsidRPr="00065576">
        <w:rPr>
          <w:rFonts w:ascii="Arial" w:hAnsi="Arial" w:cs="Arial"/>
          <w:color w:val="000000"/>
        </w:rPr>
        <w:t xml:space="preserve">oświadczenia, </w:t>
      </w:r>
      <w:r w:rsidRPr="00065576">
        <w:rPr>
          <w:rFonts w:ascii="Arial" w:hAnsi="Arial" w:cs="Arial"/>
          <w:color w:val="000000"/>
        </w:rPr>
        <w:t>zawiadomienia, wezwania, informacje e-mailem, każda ze stron na żądanie drugiej niezwłocznie potwierdza fakt ich otrzymania.</w:t>
      </w:r>
    </w:p>
    <w:p w14:paraId="230DB041" w14:textId="2789B070" w:rsidR="00AC73EC" w:rsidRPr="00065576" w:rsidRDefault="00AC73EC" w:rsidP="00110BA3">
      <w:pPr>
        <w:numPr>
          <w:ilvl w:val="2"/>
          <w:numId w:val="4"/>
        </w:numPr>
        <w:autoSpaceDE w:val="0"/>
        <w:autoSpaceDN w:val="0"/>
        <w:adjustRightInd w:val="0"/>
        <w:spacing w:line="360" w:lineRule="auto"/>
        <w:ind w:hanging="54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Domniemywa się, iż pismo wysłane przez Zamawiającego na </w:t>
      </w:r>
      <w:r w:rsidR="00AD1E74" w:rsidRPr="00065576">
        <w:rPr>
          <w:rFonts w:ascii="Arial" w:hAnsi="Arial" w:cs="Arial"/>
          <w:color w:val="000000"/>
        </w:rPr>
        <w:t>adres</w:t>
      </w:r>
      <w:r w:rsidRPr="00065576">
        <w:rPr>
          <w:rFonts w:ascii="Arial" w:hAnsi="Arial" w:cs="Arial"/>
          <w:color w:val="000000"/>
        </w:rPr>
        <w:t xml:space="preserve"> e-mail podany przez Wykonawcę zostało mu doręczone w sposób umożliwiający zapoznanie się Wykonawcy z treścią pisma, chyba że Wykonawca wezwany przez Zamawiającego do potwierdzenia otrzymania pisma w sposób określony wyżej oświadczy, iż wiadomości nie otrzymał.</w:t>
      </w:r>
    </w:p>
    <w:p w14:paraId="5F2F6402" w14:textId="77777777" w:rsidR="00321C38" w:rsidRPr="00065576" w:rsidRDefault="00321C38" w:rsidP="00110BA3">
      <w:pPr>
        <w:numPr>
          <w:ilvl w:val="2"/>
          <w:numId w:val="4"/>
        </w:numPr>
        <w:autoSpaceDE w:val="0"/>
        <w:autoSpaceDN w:val="0"/>
        <w:adjustRightInd w:val="0"/>
        <w:spacing w:line="360" w:lineRule="auto"/>
        <w:ind w:hanging="54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Wykonawca może zwrócić się do </w:t>
      </w:r>
      <w:r w:rsidR="008F1AF1" w:rsidRPr="00065576">
        <w:rPr>
          <w:rFonts w:ascii="Arial" w:hAnsi="Arial" w:cs="Arial"/>
          <w:color w:val="000000"/>
        </w:rPr>
        <w:t>Z</w:t>
      </w:r>
      <w:r w:rsidRPr="00065576">
        <w:rPr>
          <w:rFonts w:ascii="Arial" w:hAnsi="Arial" w:cs="Arial"/>
          <w:color w:val="000000"/>
        </w:rPr>
        <w:t>amawiającego o wyjaśnienie treści SIWZ. Zamawiający udzieli wyjaśnień niezwłocznie, jednak nie później niż na 2 dni przed upływem terminu składania ofert – pod warunkiem</w:t>
      </w:r>
      <w:r w:rsidR="004956AC" w:rsidRPr="00065576">
        <w:rPr>
          <w:rFonts w:ascii="Arial" w:hAnsi="Arial" w:cs="Arial"/>
          <w:color w:val="000000"/>
        </w:rPr>
        <w:t>,</w:t>
      </w:r>
      <w:r w:rsidRPr="00065576">
        <w:rPr>
          <w:rFonts w:ascii="Arial" w:hAnsi="Arial" w:cs="Arial"/>
          <w:color w:val="000000"/>
        </w:rPr>
        <w:t xml:space="preserve"> że wniosek o wyjaśnienie</w:t>
      </w:r>
      <w:r w:rsidRPr="00065576">
        <w:rPr>
          <w:rFonts w:ascii="Arial" w:hAnsi="Arial" w:cs="Arial"/>
        </w:rPr>
        <w:t xml:space="preserve"> treści SIWZ wpłynie do Zamawiającego nie później niż do końca dnia, w którym upływa połowa wyznaczonego terminu składania ofert. Jeżeli wniosek o wyjaśnienie treści SIWZ wpłynie po upływie terminu składania wniosku, o </w:t>
      </w:r>
      <w:r w:rsidR="008F1AF1" w:rsidRPr="00065576">
        <w:rPr>
          <w:rFonts w:ascii="Arial" w:hAnsi="Arial" w:cs="Arial"/>
        </w:rPr>
        <w:t xml:space="preserve">którym mowa wyżej </w:t>
      </w:r>
      <w:r w:rsidRPr="00065576">
        <w:rPr>
          <w:rFonts w:ascii="Arial" w:hAnsi="Arial" w:cs="Arial"/>
        </w:rPr>
        <w:t>lub dotyczy udzielonych wyjaśnień, Zamawiający może udzielić wyjaśnień albo pozostawić wniosek bez rozpoznania. Przedłużenie terminu składania ofert nie wpływa na bieg terminu składania wniosku. Zamawiający jednocześnie przekaże treść wyjaśnie</w:t>
      </w:r>
      <w:r w:rsidR="008F1AF1" w:rsidRPr="00065576">
        <w:rPr>
          <w:rFonts w:ascii="Arial" w:hAnsi="Arial" w:cs="Arial"/>
        </w:rPr>
        <w:t xml:space="preserve">ń </w:t>
      </w:r>
      <w:r w:rsidRPr="00065576">
        <w:rPr>
          <w:rFonts w:ascii="Arial" w:hAnsi="Arial" w:cs="Arial"/>
        </w:rPr>
        <w:t xml:space="preserve">wszystkim Wykonawcom, którym doręczono SIWZ, bez ujawniania źródła zapytania </w:t>
      </w:r>
      <w:r w:rsidRPr="00065576">
        <w:rPr>
          <w:rFonts w:ascii="Arial" w:hAnsi="Arial" w:cs="Arial"/>
          <w:color w:val="000000"/>
        </w:rPr>
        <w:t>oraz zamieści ją na tej stronie internetowej, na której zamieszczona została SIWZ.</w:t>
      </w:r>
    </w:p>
    <w:p w14:paraId="381C9BFC" w14:textId="68B51B42" w:rsidR="00563075" w:rsidRPr="00065576" w:rsidRDefault="00563075" w:rsidP="00110BA3">
      <w:pPr>
        <w:numPr>
          <w:ilvl w:val="2"/>
          <w:numId w:val="4"/>
        </w:numPr>
        <w:autoSpaceDE w:val="0"/>
        <w:autoSpaceDN w:val="0"/>
        <w:adjustRightInd w:val="0"/>
        <w:spacing w:line="360" w:lineRule="auto"/>
        <w:ind w:hanging="540"/>
        <w:jc w:val="both"/>
        <w:rPr>
          <w:rFonts w:ascii="Arial" w:hAnsi="Arial" w:cs="Arial"/>
          <w:color w:val="000000"/>
        </w:rPr>
      </w:pPr>
      <w:bookmarkStart w:id="5" w:name="_Hlk172183208"/>
      <w:bookmarkStart w:id="6" w:name="_Hlk164334921"/>
      <w:r w:rsidRPr="00065576">
        <w:rPr>
          <w:rFonts w:ascii="Arial" w:hAnsi="Arial" w:cs="Arial"/>
          <w:b/>
          <w:bCs/>
          <w:color w:val="000000"/>
        </w:rPr>
        <w:lastRenderedPageBreak/>
        <w:t>Zebranie Wykonawców</w:t>
      </w:r>
      <w:r w:rsidR="00D553E9" w:rsidRPr="00065576">
        <w:rPr>
          <w:rFonts w:ascii="Arial" w:hAnsi="Arial" w:cs="Arial"/>
          <w:b/>
          <w:bCs/>
          <w:color w:val="000000"/>
        </w:rPr>
        <w:t xml:space="preserve"> (wizja lokalna)</w:t>
      </w:r>
      <w:r w:rsidR="00D553E9" w:rsidRPr="00065576">
        <w:rPr>
          <w:rFonts w:ascii="Arial" w:hAnsi="Arial" w:cs="Arial"/>
          <w:color w:val="000000"/>
        </w:rPr>
        <w:t xml:space="preserve"> </w:t>
      </w:r>
      <w:r w:rsidRPr="00065576">
        <w:rPr>
          <w:rFonts w:ascii="Arial" w:hAnsi="Arial" w:cs="Arial"/>
          <w:color w:val="000000"/>
        </w:rPr>
        <w:t>odbędzie się</w:t>
      </w:r>
      <w:r w:rsidR="00D553E9" w:rsidRPr="00065576">
        <w:rPr>
          <w:rFonts w:ascii="Arial" w:hAnsi="Arial" w:cs="Arial"/>
          <w:color w:val="000000"/>
        </w:rPr>
        <w:t xml:space="preserve"> </w:t>
      </w:r>
      <w:r w:rsidR="003B479E">
        <w:rPr>
          <w:rFonts w:ascii="Arial" w:hAnsi="Arial" w:cs="Arial"/>
          <w:b/>
          <w:bCs/>
          <w:color w:val="000000"/>
        </w:rPr>
        <w:t>30</w:t>
      </w:r>
      <w:r w:rsidR="00E02478" w:rsidRPr="00065576">
        <w:rPr>
          <w:rFonts w:ascii="Arial" w:hAnsi="Arial" w:cs="Arial"/>
          <w:b/>
          <w:bCs/>
          <w:color w:val="000000"/>
        </w:rPr>
        <w:t>.</w:t>
      </w:r>
      <w:r w:rsidR="003B479E">
        <w:rPr>
          <w:rFonts w:ascii="Arial" w:hAnsi="Arial" w:cs="Arial"/>
          <w:b/>
          <w:bCs/>
          <w:color w:val="000000"/>
        </w:rPr>
        <w:t>12</w:t>
      </w:r>
      <w:r w:rsidR="00E02478" w:rsidRPr="00065576">
        <w:rPr>
          <w:rFonts w:ascii="Arial" w:hAnsi="Arial" w:cs="Arial"/>
          <w:b/>
          <w:bCs/>
          <w:color w:val="000000"/>
        </w:rPr>
        <w:t>.</w:t>
      </w:r>
      <w:r w:rsidR="00D553E9" w:rsidRPr="00065576">
        <w:rPr>
          <w:rFonts w:ascii="Arial" w:hAnsi="Arial" w:cs="Arial"/>
          <w:b/>
          <w:bCs/>
          <w:color w:val="000000"/>
        </w:rPr>
        <w:t>202</w:t>
      </w:r>
      <w:r w:rsidR="003B479E">
        <w:rPr>
          <w:rFonts w:ascii="Arial" w:hAnsi="Arial" w:cs="Arial"/>
          <w:b/>
          <w:bCs/>
          <w:color w:val="000000"/>
        </w:rPr>
        <w:t>5</w:t>
      </w:r>
      <w:r w:rsidR="003B16FA" w:rsidRPr="00065576">
        <w:rPr>
          <w:rFonts w:ascii="Arial" w:hAnsi="Arial" w:cs="Arial"/>
          <w:b/>
          <w:bCs/>
          <w:color w:val="000000"/>
        </w:rPr>
        <w:t xml:space="preserve"> r.</w:t>
      </w:r>
      <w:r w:rsidR="00D553E9" w:rsidRPr="00065576">
        <w:rPr>
          <w:rFonts w:ascii="Arial" w:hAnsi="Arial" w:cs="Arial"/>
          <w:b/>
          <w:bCs/>
          <w:color w:val="000000"/>
        </w:rPr>
        <w:t xml:space="preserve"> o godz. </w:t>
      </w:r>
      <w:r w:rsidR="003B479E">
        <w:rPr>
          <w:rFonts w:ascii="Arial" w:hAnsi="Arial" w:cs="Arial"/>
          <w:b/>
          <w:bCs/>
          <w:color w:val="000000"/>
        </w:rPr>
        <w:t>10</w:t>
      </w:r>
      <w:r w:rsidR="00E02478" w:rsidRPr="00065576">
        <w:rPr>
          <w:rFonts w:ascii="Arial" w:hAnsi="Arial" w:cs="Arial"/>
          <w:b/>
          <w:bCs/>
          <w:color w:val="000000"/>
        </w:rPr>
        <w:t>:</w:t>
      </w:r>
      <w:bookmarkStart w:id="7" w:name="_Hlk169242816"/>
      <w:bookmarkStart w:id="8" w:name="_Hlk206669826"/>
      <w:r w:rsidR="003B479E">
        <w:rPr>
          <w:rFonts w:ascii="Arial" w:hAnsi="Arial" w:cs="Arial"/>
          <w:b/>
          <w:bCs/>
          <w:color w:val="000000"/>
        </w:rPr>
        <w:t>00</w:t>
      </w:r>
      <w:r w:rsidR="00271FC8" w:rsidRPr="00065576">
        <w:rPr>
          <w:rFonts w:ascii="Arial" w:hAnsi="Arial" w:cs="Arial"/>
          <w:b/>
          <w:bCs/>
          <w:color w:val="000000"/>
        </w:rPr>
        <w:t xml:space="preserve"> </w:t>
      </w:r>
      <w:r w:rsidR="00C83AC4" w:rsidRPr="00065576">
        <w:rPr>
          <w:rFonts w:ascii="Arial" w:hAnsi="Arial" w:cs="Arial"/>
          <w:b/>
          <w:bCs/>
          <w:color w:val="000000"/>
        </w:rPr>
        <w:t xml:space="preserve">w Stacji wodociągowej „Czyżkówko” </w:t>
      </w:r>
      <w:r w:rsidR="00D553E9" w:rsidRPr="00065576">
        <w:rPr>
          <w:rFonts w:ascii="Arial" w:hAnsi="Arial" w:cs="Arial"/>
          <w:color w:val="000000"/>
        </w:rPr>
        <w:t>przy ul</w:t>
      </w:r>
      <w:bookmarkEnd w:id="7"/>
      <w:r w:rsidR="00175505" w:rsidRPr="00065576">
        <w:rPr>
          <w:rFonts w:ascii="Arial" w:hAnsi="Arial" w:cs="Arial"/>
          <w:color w:val="000000"/>
        </w:rPr>
        <w:t xml:space="preserve">. </w:t>
      </w:r>
      <w:r w:rsidR="003B16FA" w:rsidRPr="00065576">
        <w:rPr>
          <w:rFonts w:ascii="Arial" w:hAnsi="Arial" w:cs="Arial"/>
          <w:color w:val="000000"/>
        </w:rPr>
        <w:t>Koronowskiej 96 w Bydgoszczy</w:t>
      </w:r>
      <w:bookmarkEnd w:id="8"/>
      <w:r w:rsidR="001D61D5" w:rsidRPr="00065576">
        <w:rPr>
          <w:rFonts w:ascii="Arial" w:hAnsi="Arial" w:cs="Arial"/>
          <w:color w:val="000000"/>
        </w:rPr>
        <w:t>. Miejsce zbiórki:</w:t>
      </w:r>
      <w:bookmarkEnd w:id="5"/>
      <w:r w:rsidR="00C83AC4" w:rsidRPr="00065576">
        <w:rPr>
          <w:rFonts w:ascii="Arial" w:hAnsi="Arial" w:cs="Arial"/>
          <w:color w:val="000000"/>
        </w:rPr>
        <w:t xml:space="preserve"> Portiernia przy ul. Koronowskiej 96</w:t>
      </w:r>
      <w:r w:rsidR="00D1216E" w:rsidRPr="00065576">
        <w:rPr>
          <w:rFonts w:ascii="Arial" w:hAnsi="Arial" w:cs="Arial"/>
          <w:color w:val="000000"/>
        </w:rPr>
        <w:t>.</w:t>
      </w:r>
      <w:bookmarkEnd w:id="6"/>
      <w:r w:rsidR="00536981" w:rsidRPr="00065576">
        <w:rPr>
          <w:rFonts w:ascii="Arial" w:hAnsi="Arial" w:cs="Arial"/>
          <w:color w:val="000000"/>
        </w:rPr>
        <w:t xml:space="preserve"> </w:t>
      </w:r>
      <w:r w:rsidR="00536981" w:rsidRPr="00065576">
        <w:rPr>
          <w:rFonts w:ascii="Arial" w:hAnsi="Arial" w:cs="Arial"/>
          <w:color w:val="000000" w:themeColor="text1"/>
        </w:rPr>
        <w:t>Udział w zebraniu nie jest obowiązkowy.</w:t>
      </w:r>
    </w:p>
    <w:p w14:paraId="508950F5" w14:textId="4C9E8AB2" w:rsidR="00354F7E" w:rsidRPr="00065576" w:rsidRDefault="00354F7E" w:rsidP="00D47480">
      <w:pPr>
        <w:pStyle w:val="Akapitzlist"/>
        <w:numPr>
          <w:ilvl w:val="3"/>
          <w:numId w:val="22"/>
        </w:numPr>
        <w:autoSpaceDE w:val="0"/>
        <w:autoSpaceDN w:val="0"/>
        <w:adjustRightInd w:val="0"/>
        <w:spacing w:before="60" w:line="360" w:lineRule="auto"/>
        <w:ind w:left="1843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W sprawach związanych z uczestnictwem w ww. zebraniu</w:t>
      </w:r>
      <w:r w:rsidR="00111F1D" w:rsidRPr="00065576">
        <w:rPr>
          <w:rFonts w:ascii="Arial" w:hAnsi="Arial" w:cs="Arial"/>
          <w:color w:val="000000"/>
        </w:rPr>
        <w:t xml:space="preserve"> (wizji)</w:t>
      </w:r>
      <w:r w:rsidRPr="00065576">
        <w:rPr>
          <w:rFonts w:ascii="Arial" w:hAnsi="Arial" w:cs="Arial"/>
          <w:color w:val="000000"/>
        </w:rPr>
        <w:t xml:space="preserve"> Wykonawca winien kontaktować się z osobą wskazaną w pkt 7.2.</w:t>
      </w:r>
      <w:r w:rsidR="00175505" w:rsidRPr="00065576">
        <w:rPr>
          <w:rFonts w:ascii="Arial" w:hAnsi="Arial" w:cs="Arial"/>
          <w:color w:val="000000"/>
        </w:rPr>
        <w:t>1</w:t>
      </w:r>
      <w:r w:rsidRPr="00065576">
        <w:rPr>
          <w:rFonts w:ascii="Arial" w:hAnsi="Arial" w:cs="Arial"/>
          <w:color w:val="000000"/>
        </w:rPr>
        <w:t xml:space="preserve"> SIWZ.</w:t>
      </w:r>
    </w:p>
    <w:p w14:paraId="23BBECA7" w14:textId="6193C20A" w:rsidR="002A60B5" w:rsidRPr="00065576" w:rsidRDefault="002A60B5" w:rsidP="00D47480">
      <w:pPr>
        <w:pStyle w:val="Akapitzlist"/>
        <w:numPr>
          <w:ilvl w:val="3"/>
          <w:numId w:val="22"/>
        </w:numPr>
        <w:autoSpaceDE w:val="0"/>
        <w:autoSpaceDN w:val="0"/>
        <w:adjustRightInd w:val="0"/>
        <w:spacing w:line="360" w:lineRule="auto"/>
        <w:ind w:left="1843"/>
        <w:jc w:val="both"/>
        <w:rPr>
          <w:rFonts w:ascii="Arial" w:hAnsi="Arial" w:cs="Arial"/>
          <w:color w:val="000000"/>
        </w:rPr>
      </w:pPr>
      <w:bookmarkStart w:id="9" w:name="_Hlk172183324"/>
      <w:bookmarkStart w:id="10" w:name="_Hlk169592812"/>
      <w:r w:rsidRPr="00065576">
        <w:rPr>
          <w:rFonts w:ascii="Arial" w:hAnsi="Arial" w:cs="Arial"/>
          <w:color w:val="000000"/>
        </w:rPr>
        <w:t>Wejście uczestników zebrania</w:t>
      </w:r>
      <w:r w:rsidR="00111F1D" w:rsidRPr="00065576">
        <w:rPr>
          <w:rFonts w:ascii="Arial" w:hAnsi="Arial" w:cs="Arial"/>
          <w:color w:val="000000"/>
        </w:rPr>
        <w:t xml:space="preserve"> (wizji)</w:t>
      </w:r>
      <w:r w:rsidRPr="00065576">
        <w:rPr>
          <w:rFonts w:ascii="Arial" w:hAnsi="Arial" w:cs="Arial"/>
          <w:color w:val="000000"/>
        </w:rPr>
        <w:t xml:space="preserve"> na teren obiekt</w:t>
      </w:r>
      <w:r w:rsidR="0061754D" w:rsidRPr="00065576">
        <w:rPr>
          <w:rFonts w:ascii="Arial" w:hAnsi="Arial" w:cs="Arial"/>
          <w:color w:val="000000"/>
        </w:rPr>
        <w:t>u</w:t>
      </w:r>
      <w:r w:rsidRPr="00065576">
        <w:rPr>
          <w:rFonts w:ascii="Arial" w:hAnsi="Arial" w:cs="Arial"/>
          <w:color w:val="000000"/>
        </w:rPr>
        <w:t xml:space="preserve"> oraz udział w zebraniu</w:t>
      </w:r>
      <w:r w:rsidR="00111F1D" w:rsidRPr="00065576">
        <w:rPr>
          <w:rFonts w:ascii="Arial" w:hAnsi="Arial" w:cs="Arial"/>
          <w:color w:val="000000"/>
        </w:rPr>
        <w:t xml:space="preserve"> (wizji)</w:t>
      </w:r>
      <w:r w:rsidRPr="00065576">
        <w:rPr>
          <w:rFonts w:ascii="Arial" w:hAnsi="Arial" w:cs="Arial"/>
          <w:color w:val="000000"/>
        </w:rPr>
        <w:t>, będą możliwe pod warunkiem</w:t>
      </w:r>
      <w:r w:rsidR="00C1219A" w:rsidRPr="00065576">
        <w:rPr>
          <w:rFonts w:ascii="Arial" w:hAnsi="Arial" w:cs="Arial"/>
          <w:color w:val="000000"/>
        </w:rPr>
        <w:t xml:space="preserve"> z</w:t>
      </w:r>
      <w:r w:rsidRPr="00065576">
        <w:rPr>
          <w:rFonts w:ascii="Arial" w:hAnsi="Arial" w:cs="Arial"/>
          <w:color w:val="000000"/>
        </w:rPr>
        <w:t>astosowania się do właściwych procedur funkcjonujących na terenie danego obiektu Zamawiającego</w:t>
      </w:r>
      <w:bookmarkEnd w:id="9"/>
      <w:r w:rsidRPr="00065576">
        <w:rPr>
          <w:rFonts w:ascii="Arial" w:hAnsi="Arial" w:cs="Arial"/>
          <w:color w:val="000000"/>
        </w:rPr>
        <w:t>,</w:t>
      </w:r>
    </w:p>
    <w:bookmarkEnd w:id="10"/>
    <w:p w14:paraId="090223FF" w14:textId="529EF5C5" w:rsidR="003B16FA" w:rsidRPr="00065576" w:rsidRDefault="00354F7E" w:rsidP="00D47480">
      <w:pPr>
        <w:pStyle w:val="Akapitzlist"/>
        <w:numPr>
          <w:ilvl w:val="3"/>
          <w:numId w:val="22"/>
        </w:numPr>
        <w:autoSpaceDE w:val="0"/>
        <w:autoSpaceDN w:val="0"/>
        <w:adjustRightInd w:val="0"/>
        <w:spacing w:line="360" w:lineRule="auto"/>
        <w:ind w:left="1843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Wszelkie merytoryczne zapytania, które nasuną się w trakcie jak i po zebraniu</w:t>
      </w:r>
      <w:r w:rsidR="00111F1D" w:rsidRPr="00065576">
        <w:rPr>
          <w:rFonts w:ascii="Arial" w:hAnsi="Arial" w:cs="Arial"/>
          <w:color w:val="000000"/>
        </w:rPr>
        <w:t xml:space="preserve"> (wizji),</w:t>
      </w:r>
      <w:r w:rsidRPr="00065576">
        <w:rPr>
          <w:rFonts w:ascii="Arial" w:hAnsi="Arial" w:cs="Arial"/>
          <w:color w:val="000000"/>
        </w:rPr>
        <w:t xml:space="preserve"> </w:t>
      </w:r>
      <w:r w:rsidR="00111F1D" w:rsidRPr="00065576">
        <w:rPr>
          <w:rFonts w:ascii="Arial" w:hAnsi="Arial" w:cs="Arial"/>
          <w:color w:val="000000"/>
        </w:rPr>
        <w:t>Wykonawca winien</w:t>
      </w:r>
      <w:r w:rsidRPr="00065576">
        <w:rPr>
          <w:rFonts w:ascii="Arial" w:hAnsi="Arial" w:cs="Arial"/>
          <w:color w:val="000000"/>
        </w:rPr>
        <w:t xml:space="preserve"> kierować do Zamawiającego, w formie wniosku o wyjaśnienie treści SIWZ, o którym mowa pkt 7.1.5 SIWZ, który należy przekazać za pomocą jednego ze sposobów określonych w pkt 7.1.1 SIWZ</w:t>
      </w:r>
      <w:r w:rsidR="003B16FA" w:rsidRPr="00065576">
        <w:rPr>
          <w:rFonts w:ascii="Arial" w:hAnsi="Arial" w:cs="Arial"/>
          <w:color w:val="000000"/>
        </w:rPr>
        <w:t>.</w:t>
      </w:r>
    </w:p>
    <w:p w14:paraId="34F1F162" w14:textId="77777777" w:rsidR="00536981" w:rsidRPr="00065576" w:rsidRDefault="00536981" w:rsidP="00D47480">
      <w:pPr>
        <w:pStyle w:val="Akapitzlist"/>
        <w:numPr>
          <w:ilvl w:val="3"/>
          <w:numId w:val="22"/>
        </w:numPr>
        <w:autoSpaceDE w:val="0"/>
        <w:autoSpaceDN w:val="0"/>
        <w:adjustRightInd w:val="0"/>
        <w:spacing w:line="360" w:lineRule="auto"/>
        <w:ind w:left="1843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Zważywszy na to, iż zebranie Wykonawców będzie odbywało się w czasie pracy na czynnych obiektach budowlanych Zamawiającego, co wymaga zachowania odpowiednich środków ostrożności, a także mając na względzie nałożone przez Zamawiającego na Wykonawców wymogi dotyczące poufności, wejście uczestników zebrania na teren obiektów oraz udział w zebraniu, będą możliwe pod warunkiem:</w:t>
      </w:r>
    </w:p>
    <w:p w14:paraId="7B3DB7DC" w14:textId="77777777" w:rsidR="00536981" w:rsidRPr="00065576" w:rsidRDefault="00536981" w:rsidP="00D47480">
      <w:pPr>
        <w:pStyle w:val="Akapitzlist"/>
        <w:numPr>
          <w:ilvl w:val="3"/>
          <w:numId w:val="24"/>
        </w:numPr>
        <w:spacing w:line="360" w:lineRule="auto"/>
        <w:ind w:left="2268"/>
        <w:jc w:val="both"/>
        <w:rPr>
          <w:rFonts w:ascii="Arial" w:hAnsi="Arial" w:cs="Arial"/>
          <w:color w:val="000000" w:themeColor="text1"/>
        </w:rPr>
      </w:pPr>
      <w:r w:rsidRPr="00065576">
        <w:rPr>
          <w:rFonts w:ascii="Arial" w:hAnsi="Arial" w:cs="Arial"/>
          <w:color w:val="000000" w:themeColor="text1"/>
        </w:rPr>
        <w:t>zastosowania się do właściwych procedur funkcjonujących na terenie danego obiektu Zamawiającego,</w:t>
      </w:r>
    </w:p>
    <w:p w14:paraId="4A1352E4" w14:textId="0F989110" w:rsidR="003B16FA" w:rsidRPr="00065576" w:rsidRDefault="00536981" w:rsidP="00D47480">
      <w:pPr>
        <w:pStyle w:val="Akapitzlist"/>
        <w:numPr>
          <w:ilvl w:val="3"/>
          <w:numId w:val="24"/>
        </w:numPr>
        <w:spacing w:line="360" w:lineRule="auto"/>
        <w:ind w:left="2268"/>
        <w:jc w:val="both"/>
        <w:rPr>
          <w:rFonts w:ascii="Arial" w:hAnsi="Arial" w:cs="Arial"/>
          <w:color w:val="000000" w:themeColor="text1"/>
        </w:rPr>
      </w:pPr>
      <w:r w:rsidRPr="00065576">
        <w:rPr>
          <w:rFonts w:ascii="Arial" w:hAnsi="Arial" w:cs="Arial"/>
          <w:color w:val="000000" w:themeColor="text1"/>
        </w:rPr>
        <w:t xml:space="preserve">zapewnienia odpowiedniej ochrony powziętych w trakcie zebrania informacji o poufnym charakterze w zakresie określonym przez Zamawiającego, tj. Wykonawca przed przystąpieniem do oględzin zobligowany jest do podpisania dokumentu Zobowiązanie do zachowania poufności, który stanowi Załącznik nr </w:t>
      </w:r>
      <w:r w:rsidR="00A85605" w:rsidRPr="00065576">
        <w:rPr>
          <w:rFonts w:ascii="Arial" w:hAnsi="Arial" w:cs="Arial"/>
          <w:color w:val="000000" w:themeColor="text1"/>
        </w:rPr>
        <w:t>9</w:t>
      </w:r>
      <w:r w:rsidRPr="00065576">
        <w:rPr>
          <w:rFonts w:ascii="Arial" w:hAnsi="Arial" w:cs="Arial"/>
          <w:color w:val="000000" w:themeColor="text1"/>
        </w:rPr>
        <w:t xml:space="preserve"> do SIWZ.</w:t>
      </w:r>
    </w:p>
    <w:p w14:paraId="04E83E15" w14:textId="77777777" w:rsidR="00833D81" w:rsidRPr="00065576" w:rsidRDefault="00833D81" w:rsidP="00110BA3">
      <w:pPr>
        <w:numPr>
          <w:ilvl w:val="2"/>
          <w:numId w:val="4"/>
        </w:numPr>
        <w:autoSpaceDE w:val="0"/>
        <w:autoSpaceDN w:val="0"/>
        <w:adjustRightInd w:val="0"/>
        <w:spacing w:line="360" w:lineRule="auto"/>
        <w:ind w:hanging="540"/>
        <w:jc w:val="both"/>
        <w:rPr>
          <w:rFonts w:ascii="Arial" w:hAnsi="Arial" w:cs="Arial"/>
          <w:b/>
          <w:bCs/>
          <w:color w:val="000000"/>
        </w:rPr>
      </w:pPr>
      <w:r w:rsidRPr="00065576">
        <w:rPr>
          <w:rFonts w:ascii="Arial" w:hAnsi="Arial" w:cs="Arial"/>
          <w:color w:val="000000"/>
        </w:rPr>
        <w:t xml:space="preserve">W uzasadnionych przypadkach </w:t>
      </w:r>
      <w:r w:rsidR="00F76873" w:rsidRPr="00065576">
        <w:rPr>
          <w:rFonts w:ascii="Arial" w:hAnsi="Arial" w:cs="Arial"/>
          <w:color w:val="000000"/>
        </w:rPr>
        <w:t>Z</w:t>
      </w:r>
      <w:r w:rsidRPr="00065576">
        <w:rPr>
          <w:rFonts w:ascii="Arial" w:hAnsi="Arial" w:cs="Arial"/>
          <w:color w:val="000000"/>
        </w:rPr>
        <w:t xml:space="preserve">amawiający może przed upływem terminu składania ofert zmienić treść </w:t>
      </w:r>
      <w:r w:rsidR="00F76873" w:rsidRPr="00065576">
        <w:rPr>
          <w:rFonts w:ascii="Arial" w:hAnsi="Arial" w:cs="Arial"/>
          <w:color w:val="000000"/>
        </w:rPr>
        <w:t>SIWZ</w:t>
      </w:r>
      <w:r w:rsidRPr="00065576">
        <w:rPr>
          <w:rFonts w:ascii="Arial" w:hAnsi="Arial" w:cs="Arial"/>
          <w:color w:val="000000"/>
        </w:rPr>
        <w:t xml:space="preserve">. Dokonaną zmianę </w:t>
      </w:r>
      <w:r w:rsidR="00F76873" w:rsidRPr="00065576">
        <w:rPr>
          <w:rFonts w:ascii="Arial" w:hAnsi="Arial" w:cs="Arial"/>
          <w:color w:val="000000"/>
        </w:rPr>
        <w:t>SIWZ</w:t>
      </w:r>
      <w:r w:rsidRPr="00065576">
        <w:rPr>
          <w:rFonts w:ascii="Arial" w:hAnsi="Arial" w:cs="Arial"/>
          <w:color w:val="000000"/>
        </w:rPr>
        <w:t xml:space="preserve"> </w:t>
      </w:r>
      <w:r w:rsidR="00F76873" w:rsidRPr="00065576">
        <w:rPr>
          <w:rFonts w:ascii="Arial" w:hAnsi="Arial" w:cs="Arial"/>
          <w:color w:val="000000"/>
        </w:rPr>
        <w:t>Z</w:t>
      </w:r>
      <w:r w:rsidRPr="00065576">
        <w:rPr>
          <w:rFonts w:ascii="Arial" w:hAnsi="Arial" w:cs="Arial"/>
          <w:color w:val="000000"/>
        </w:rPr>
        <w:t>amawiający przeka</w:t>
      </w:r>
      <w:r w:rsidR="00F76873" w:rsidRPr="00065576">
        <w:rPr>
          <w:rFonts w:ascii="Arial" w:hAnsi="Arial" w:cs="Arial"/>
          <w:color w:val="000000"/>
        </w:rPr>
        <w:t>że</w:t>
      </w:r>
      <w:r w:rsidRPr="00065576">
        <w:rPr>
          <w:rFonts w:ascii="Arial" w:hAnsi="Arial" w:cs="Arial"/>
          <w:color w:val="000000"/>
        </w:rPr>
        <w:t xml:space="preserve"> niezwłocznie wszystkim </w:t>
      </w:r>
      <w:r w:rsidR="00260A51" w:rsidRPr="00065576">
        <w:rPr>
          <w:rFonts w:ascii="Arial" w:hAnsi="Arial" w:cs="Arial"/>
          <w:color w:val="000000"/>
        </w:rPr>
        <w:t>W</w:t>
      </w:r>
      <w:r w:rsidRPr="00065576">
        <w:rPr>
          <w:rFonts w:ascii="Arial" w:hAnsi="Arial" w:cs="Arial"/>
          <w:color w:val="000000"/>
        </w:rPr>
        <w:t xml:space="preserve">ykonawcom, którym przekazano </w:t>
      </w:r>
      <w:r w:rsidR="00F76873" w:rsidRPr="00065576">
        <w:rPr>
          <w:rFonts w:ascii="Arial" w:hAnsi="Arial" w:cs="Arial"/>
          <w:color w:val="000000"/>
        </w:rPr>
        <w:t>SIWZ oraz</w:t>
      </w:r>
      <w:r w:rsidRPr="00065576">
        <w:rPr>
          <w:rFonts w:ascii="Arial" w:hAnsi="Arial" w:cs="Arial"/>
          <w:color w:val="000000"/>
        </w:rPr>
        <w:t xml:space="preserve"> zamie</w:t>
      </w:r>
      <w:r w:rsidR="00F76873" w:rsidRPr="00065576">
        <w:rPr>
          <w:rFonts w:ascii="Arial" w:hAnsi="Arial" w:cs="Arial"/>
          <w:color w:val="000000"/>
        </w:rPr>
        <w:t>ści</w:t>
      </w:r>
      <w:r w:rsidRPr="00065576">
        <w:rPr>
          <w:rFonts w:ascii="Arial" w:hAnsi="Arial" w:cs="Arial"/>
          <w:color w:val="000000"/>
        </w:rPr>
        <w:t xml:space="preserve"> ją na tej stronie</w:t>
      </w:r>
      <w:r w:rsidR="00F76873" w:rsidRPr="00065576">
        <w:rPr>
          <w:rFonts w:ascii="Arial" w:hAnsi="Arial" w:cs="Arial"/>
          <w:color w:val="000000"/>
        </w:rPr>
        <w:t xml:space="preserve"> internetowej, na której zamieszczona została SIWZ</w:t>
      </w:r>
      <w:r w:rsidRPr="00065576">
        <w:rPr>
          <w:rFonts w:ascii="Arial" w:hAnsi="Arial" w:cs="Arial"/>
          <w:color w:val="000000"/>
        </w:rPr>
        <w:t>.</w:t>
      </w:r>
    </w:p>
    <w:p w14:paraId="5CA26B64" w14:textId="77777777" w:rsidR="00F608B6" w:rsidRPr="00065576" w:rsidRDefault="00F608B6" w:rsidP="00110BA3">
      <w:pPr>
        <w:pStyle w:val="ust"/>
        <w:numPr>
          <w:ilvl w:val="1"/>
          <w:numId w:val="4"/>
        </w:numPr>
        <w:spacing w:before="0" w:after="0" w:line="360" w:lineRule="auto"/>
        <w:rPr>
          <w:rFonts w:ascii="Arial" w:hAnsi="Arial" w:cs="Arial"/>
          <w:b/>
        </w:rPr>
      </w:pPr>
      <w:r w:rsidRPr="00065576">
        <w:rPr>
          <w:rFonts w:ascii="Arial" w:hAnsi="Arial" w:cs="Arial"/>
          <w:b/>
        </w:rPr>
        <w:t xml:space="preserve">Osoby uprawnione do porozumiewania się z </w:t>
      </w:r>
      <w:r w:rsidR="00260A51" w:rsidRPr="00065576">
        <w:rPr>
          <w:rFonts w:ascii="Arial" w:hAnsi="Arial" w:cs="Arial"/>
          <w:b/>
        </w:rPr>
        <w:t>W</w:t>
      </w:r>
      <w:r w:rsidRPr="00065576">
        <w:rPr>
          <w:rFonts w:ascii="Arial" w:hAnsi="Arial" w:cs="Arial"/>
          <w:b/>
        </w:rPr>
        <w:t>ykonawcami</w:t>
      </w:r>
    </w:p>
    <w:p w14:paraId="169E23DF" w14:textId="77777777" w:rsidR="00B80437" w:rsidRPr="00065576" w:rsidRDefault="00F608B6" w:rsidP="00110BA3">
      <w:pPr>
        <w:numPr>
          <w:ilvl w:val="2"/>
          <w:numId w:val="4"/>
        </w:numPr>
        <w:tabs>
          <w:tab w:val="left" w:pos="1080"/>
          <w:tab w:val="left" w:pos="1440"/>
          <w:tab w:val="left" w:pos="7230"/>
        </w:tabs>
        <w:spacing w:line="360" w:lineRule="auto"/>
        <w:ind w:left="1418" w:hanging="567"/>
        <w:rPr>
          <w:rFonts w:ascii="Arial" w:hAnsi="Arial" w:cs="Arial"/>
        </w:rPr>
      </w:pPr>
      <w:r w:rsidRPr="00065576">
        <w:rPr>
          <w:rFonts w:ascii="Arial" w:hAnsi="Arial" w:cs="Arial"/>
        </w:rPr>
        <w:lastRenderedPageBreak/>
        <w:t>W sprawach merytorycznych</w:t>
      </w:r>
      <w:r w:rsidR="00BE1D39" w:rsidRPr="00065576">
        <w:rPr>
          <w:rFonts w:ascii="Arial" w:hAnsi="Arial" w:cs="Arial"/>
        </w:rPr>
        <w:t>:</w:t>
      </w:r>
      <w:r w:rsidR="00175505" w:rsidRPr="00065576">
        <w:rPr>
          <w:rFonts w:ascii="Arial" w:hAnsi="Arial" w:cs="Arial"/>
        </w:rPr>
        <w:t xml:space="preserve"> </w:t>
      </w:r>
    </w:p>
    <w:p w14:paraId="3E62B1A8" w14:textId="0B67FF34" w:rsidR="00F608B6" w:rsidRDefault="004E6911" w:rsidP="00110BA3">
      <w:pPr>
        <w:tabs>
          <w:tab w:val="left" w:pos="1080"/>
          <w:tab w:val="left" w:pos="1440"/>
          <w:tab w:val="left" w:pos="7230"/>
        </w:tabs>
        <w:spacing w:line="360" w:lineRule="auto"/>
        <w:ind w:left="1418"/>
        <w:rPr>
          <w:rFonts w:ascii="Arial" w:hAnsi="Arial" w:cs="Arial"/>
        </w:rPr>
      </w:pPr>
      <w:r w:rsidRPr="004E6911">
        <w:rPr>
          <w:rFonts w:ascii="Arial" w:hAnsi="Arial" w:cs="Arial"/>
        </w:rPr>
        <w:t>Łukasz Kostański</w:t>
      </w:r>
      <w:r>
        <w:rPr>
          <w:rFonts w:ascii="Arial" w:hAnsi="Arial" w:cs="Arial"/>
        </w:rPr>
        <w:t xml:space="preserve"> </w:t>
      </w:r>
      <w:r w:rsidR="00175505" w:rsidRPr="00065576">
        <w:rPr>
          <w:rFonts w:ascii="Arial" w:hAnsi="Arial" w:cs="Arial"/>
        </w:rPr>
        <w:t xml:space="preserve">- </w:t>
      </w:r>
      <w:r w:rsidR="00BE1D39" w:rsidRPr="00065576">
        <w:rPr>
          <w:rFonts w:ascii="Arial" w:hAnsi="Arial" w:cs="Arial"/>
        </w:rPr>
        <w:t>tel. 52 58 60</w:t>
      </w:r>
      <w:r>
        <w:rPr>
          <w:rFonts w:ascii="Arial" w:hAnsi="Arial" w:cs="Arial"/>
        </w:rPr>
        <w:t> </w:t>
      </w:r>
      <w:r w:rsidRPr="004E6911">
        <w:rPr>
          <w:rFonts w:ascii="Arial" w:hAnsi="Arial" w:cs="Arial"/>
        </w:rPr>
        <w:t>922</w:t>
      </w:r>
      <w:r>
        <w:rPr>
          <w:rFonts w:ascii="Arial" w:hAnsi="Arial" w:cs="Arial"/>
        </w:rPr>
        <w:t xml:space="preserve"> </w:t>
      </w:r>
      <w:r w:rsidR="00101866" w:rsidRPr="00065576">
        <w:rPr>
          <w:rFonts w:ascii="Arial" w:hAnsi="Arial" w:cs="Arial"/>
        </w:rPr>
        <w:t xml:space="preserve">lub </w:t>
      </w:r>
      <w:r w:rsidRPr="004E6911">
        <w:rPr>
          <w:rFonts w:ascii="Arial" w:hAnsi="Arial" w:cs="Arial"/>
        </w:rPr>
        <w:t>607</w:t>
      </w:r>
      <w:r>
        <w:rPr>
          <w:rFonts w:ascii="Arial" w:hAnsi="Arial" w:cs="Arial"/>
        </w:rPr>
        <w:t> </w:t>
      </w:r>
      <w:r w:rsidRPr="004E6911">
        <w:rPr>
          <w:rFonts w:ascii="Arial" w:hAnsi="Arial" w:cs="Arial"/>
        </w:rPr>
        <w:t>374</w:t>
      </w:r>
      <w:r>
        <w:rPr>
          <w:rFonts w:ascii="Arial" w:hAnsi="Arial" w:cs="Arial"/>
        </w:rPr>
        <w:t> </w:t>
      </w:r>
      <w:r w:rsidRPr="004E6911">
        <w:rPr>
          <w:rFonts w:ascii="Arial" w:hAnsi="Arial" w:cs="Arial"/>
        </w:rPr>
        <w:t>160</w:t>
      </w:r>
      <w:r w:rsidR="00101866" w:rsidRPr="00065576">
        <w:rPr>
          <w:rFonts w:ascii="Arial" w:hAnsi="Arial" w:cs="Arial"/>
        </w:rPr>
        <w:t>,</w:t>
      </w:r>
    </w:p>
    <w:p w14:paraId="7C21C2AD" w14:textId="19827F31" w:rsidR="004E6911" w:rsidRPr="00065576" w:rsidRDefault="004E6911" w:rsidP="00110BA3">
      <w:pPr>
        <w:tabs>
          <w:tab w:val="left" w:pos="1080"/>
          <w:tab w:val="left" w:pos="1440"/>
          <w:tab w:val="left" w:pos="7230"/>
        </w:tabs>
        <w:spacing w:line="360" w:lineRule="auto"/>
        <w:ind w:left="1418"/>
        <w:rPr>
          <w:rFonts w:ascii="Arial" w:hAnsi="Arial" w:cs="Arial"/>
        </w:rPr>
      </w:pPr>
      <w:r>
        <w:rPr>
          <w:rFonts w:ascii="Arial" w:hAnsi="Arial" w:cs="Arial"/>
        </w:rPr>
        <w:t xml:space="preserve">Mariusz Masiak – tel. </w:t>
      </w:r>
      <w:r w:rsidRPr="00065576">
        <w:rPr>
          <w:rFonts w:ascii="Arial" w:hAnsi="Arial" w:cs="Arial"/>
        </w:rPr>
        <w:t>52 58 60</w:t>
      </w:r>
      <w:r>
        <w:rPr>
          <w:rFonts w:ascii="Arial" w:hAnsi="Arial" w:cs="Arial"/>
        </w:rPr>
        <w:t> </w:t>
      </w:r>
      <w:r w:rsidRPr="004E6911">
        <w:rPr>
          <w:rFonts w:ascii="Arial" w:hAnsi="Arial" w:cs="Arial"/>
        </w:rPr>
        <w:t>861</w:t>
      </w:r>
      <w:r>
        <w:rPr>
          <w:rFonts w:ascii="Arial" w:hAnsi="Arial" w:cs="Arial"/>
        </w:rPr>
        <w:t xml:space="preserve"> </w:t>
      </w:r>
      <w:r w:rsidRPr="00065576">
        <w:rPr>
          <w:rFonts w:ascii="Arial" w:hAnsi="Arial" w:cs="Arial"/>
        </w:rPr>
        <w:t xml:space="preserve">lub </w:t>
      </w:r>
      <w:r w:rsidRPr="004E6911">
        <w:rPr>
          <w:rFonts w:ascii="Arial" w:hAnsi="Arial" w:cs="Arial"/>
        </w:rPr>
        <w:t>723</w:t>
      </w:r>
      <w:r>
        <w:rPr>
          <w:rFonts w:ascii="Arial" w:hAnsi="Arial" w:cs="Arial"/>
        </w:rPr>
        <w:t> </w:t>
      </w:r>
      <w:r w:rsidRPr="004E6911">
        <w:rPr>
          <w:rFonts w:ascii="Arial" w:hAnsi="Arial" w:cs="Arial"/>
        </w:rPr>
        <w:t>941</w:t>
      </w:r>
      <w:r>
        <w:rPr>
          <w:rFonts w:ascii="Arial" w:hAnsi="Arial" w:cs="Arial"/>
        </w:rPr>
        <w:t xml:space="preserve"> </w:t>
      </w:r>
      <w:r w:rsidRPr="004E6911">
        <w:rPr>
          <w:rFonts w:ascii="Arial" w:hAnsi="Arial" w:cs="Arial"/>
        </w:rPr>
        <w:t>768</w:t>
      </w:r>
      <w:r w:rsidRPr="0006557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1DA31518" w14:textId="77777777" w:rsidR="00B80437" w:rsidRPr="00065576" w:rsidRDefault="00F608B6" w:rsidP="00110BA3">
      <w:pPr>
        <w:numPr>
          <w:ilvl w:val="2"/>
          <w:numId w:val="4"/>
        </w:numPr>
        <w:tabs>
          <w:tab w:val="left" w:pos="1080"/>
          <w:tab w:val="left" w:pos="1440"/>
          <w:tab w:val="left" w:pos="7230"/>
        </w:tabs>
        <w:spacing w:line="360" w:lineRule="auto"/>
        <w:ind w:left="1418" w:hanging="567"/>
        <w:rPr>
          <w:rFonts w:ascii="Arial" w:hAnsi="Arial" w:cs="Arial"/>
        </w:rPr>
      </w:pPr>
      <w:r w:rsidRPr="00065576">
        <w:rPr>
          <w:rFonts w:ascii="Arial" w:hAnsi="Arial" w:cs="Arial"/>
        </w:rPr>
        <w:t>W sprawach formalnych</w:t>
      </w:r>
      <w:r w:rsidR="00354F7E" w:rsidRPr="00065576">
        <w:rPr>
          <w:rFonts w:ascii="Arial" w:hAnsi="Arial" w:cs="Arial"/>
        </w:rPr>
        <w:t>:</w:t>
      </w:r>
      <w:r w:rsidRPr="00065576">
        <w:rPr>
          <w:rFonts w:ascii="Arial" w:hAnsi="Arial" w:cs="Arial"/>
        </w:rPr>
        <w:t xml:space="preserve"> </w:t>
      </w:r>
    </w:p>
    <w:p w14:paraId="6B465B36" w14:textId="7EF2D2ED" w:rsidR="00BE1D39" w:rsidRPr="00065576" w:rsidRDefault="00271FC8" w:rsidP="00AB4DC9">
      <w:pPr>
        <w:tabs>
          <w:tab w:val="left" w:pos="1080"/>
          <w:tab w:val="left" w:pos="1440"/>
          <w:tab w:val="left" w:pos="7230"/>
        </w:tabs>
        <w:spacing w:after="240" w:line="360" w:lineRule="auto"/>
        <w:ind w:left="1418"/>
        <w:rPr>
          <w:rFonts w:ascii="Arial" w:hAnsi="Arial" w:cs="Arial"/>
        </w:rPr>
      </w:pPr>
      <w:r w:rsidRPr="00065576">
        <w:rPr>
          <w:rFonts w:ascii="Arial" w:hAnsi="Arial" w:cs="Arial"/>
        </w:rPr>
        <w:t>Katarzyna Ibiańska</w:t>
      </w:r>
      <w:r w:rsidR="00BE1D39" w:rsidRPr="00065576">
        <w:rPr>
          <w:rFonts w:ascii="Arial" w:hAnsi="Arial" w:cs="Arial"/>
        </w:rPr>
        <w:t xml:space="preserve"> </w:t>
      </w:r>
      <w:r w:rsidR="00354F7E" w:rsidRPr="00065576">
        <w:rPr>
          <w:rFonts w:ascii="Arial" w:hAnsi="Arial" w:cs="Arial"/>
        </w:rPr>
        <w:t xml:space="preserve">- </w:t>
      </w:r>
      <w:r w:rsidR="00BE1D39" w:rsidRPr="00065576">
        <w:rPr>
          <w:rFonts w:ascii="Arial" w:hAnsi="Arial" w:cs="Arial"/>
        </w:rPr>
        <w:t>tel. 52 58 60</w:t>
      </w:r>
      <w:r w:rsidR="00750BD9" w:rsidRPr="00065576">
        <w:rPr>
          <w:rFonts w:ascii="Arial" w:hAnsi="Arial" w:cs="Arial"/>
        </w:rPr>
        <w:t> </w:t>
      </w:r>
      <w:r w:rsidR="00BE1D39" w:rsidRPr="00065576">
        <w:rPr>
          <w:rFonts w:ascii="Arial" w:hAnsi="Arial" w:cs="Arial"/>
        </w:rPr>
        <w:t>98</w:t>
      </w:r>
      <w:r w:rsidR="003B16FA" w:rsidRPr="00065576">
        <w:rPr>
          <w:rFonts w:ascii="Arial" w:hAnsi="Arial" w:cs="Arial"/>
        </w:rPr>
        <w:t>4</w:t>
      </w:r>
      <w:r w:rsidR="00354F7E" w:rsidRPr="00065576">
        <w:rPr>
          <w:rFonts w:ascii="Arial" w:hAnsi="Arial" w:cs="Arial"/>
        </w:rPr>
        <w:t>.</w:t>
      </w:r>
    </w:p>
    <w:p w14:paraId="05261703" w14:textId="5DDD6FA4" w:rsidR="00297EEF" w:rsidRPr="00F0160C" w:rsidRDefault="00642C6B" w:rsidP="00F0160C">
      <w:pPr>
        <w:pStyle w:val="Nagwek2"/>
        <w:numPr>
          <w:ilvl w:val="0"/>
          <w:numId w:val="1"/>
        </w:numPr>
        <w:tabs>
          <w:tab w:val="clear" w:pos="360"/>
        </w:tabs>
        <w:spacing w:after="120"/>
        <w:ind w:left="283" w:hanging="357"/>
        <w:jc w:val="both"/>
        <w:rPr>
          <w:rStyle w:val="NagowekSIWZ"/>
          <w:color w:val="000000" w:themeColor="text1"/>
          <w:u w:val="none"/>
        </w:rPr>
      </w:pPr>
      <w:r w:rsidRPr="00065576">
        <w:rPr>
          <w:rStyle w:val="NagowekSIWZ"/>
          <w:b/>
          <w:bCs w:val="0"/>
          <w:szCs w:val="24"/>
          <w:u w:val="none"/>
        </w:rPr>
        <w:t>Wymagania dotyczące wadium</w:t>
      </w:r>
      <w:r w:rsidR="005D7A39" w:rsidRPr="00F0160C">
        <w:rPr>
          <w:rStyle w:val="NagowekSIWZ"/>
          <w:szCs w:val="24"/>
          <w:u w:val="none"/>
        </w:rPr>
        <w:t>.</w:t>
      </w:r>
    </w:p>
    <w:p w14:paraId="5DB22B51" w14:textId="77777777" w:rsidR="00F0160C" w:rsidRPr="00F0160C" w:rsidRDefault="00F0160C" w:rsidP="00F0160C">
      <w:pPr>
        <w:pStyle w:val="Akapitzlist"/>
        <w:numPr>
          <w:ilvl w:val="0"/>
          <w:numId w:val="29"/>
        </w:numPr>
        <w:spacing w:line="360" w:lineRule="auto"/>
        <w:contextualSpacing w:val="0"/>
        <w:jc w:val="both"/>
        <w:rPr>
          <w:rFonts w:ascii="Arial" w:hAnsi="Arial"/>
          <w:vanish/>
          <w:sz w:val="22"/>
        </w:rPr>
      </w:pPr>
    </w:p>
    <w:p w14:paraId="5D2CD6E5" w14:textId="77777777" w:rsidR="00F0160C" w:rsidRPr="00F0160C" w:rsidRDefault="00F0160C" w:rsidP="00F0160C">
      <w:pPr>
        <w:pStyle w:val="Akapitzlist"/>
        <w:numPr>
          <w:ilvl w:val="0"/>
          <w:numId w:val="29"/>
        </w:numPr>
        <w:spacing w:line="360" w:lineRule="auto"/>
        <w:contextualSpacing w:val="0"/>
        <w:jc w:val="both"/>
        <w:rPr>
          <w:rFonts w:ascii="Arial" w:hAnsi="Arial"/>
          <w:vanish/>
          <w:sz w:val="22"/>
        </w:rPr>
      </w:pPr>
    </w:p>
    <w:p w14:paraId="7A63C2EE" w14:textId="3A40A065" w:rsidR="00F0160C" w:rsidRPr="00F0160C" w:rsidRDefault="00F0160C" w:rsidP="008D7235">
      <w:pPr>
        <w:pStyle w:val="ust"/>
        <w:numPr>
          <w:ilvl w:val="1"/>
          <w:numId w:val="29"/>
        </w:numPr>
        <w:spacing w:before="0" w:after="0" w:line="360" w:lineRule="auto"/>
        <w:rPr>
          <w:rFonts w:ascii="Arial" w:hAnsi="Arial"/>
        </w:rPr>
      </w:pPr>
      <w:r w:rsidRPr="00F0160C">
        <w:rPr>
          <w:rFonts w:ascii="Arial" w:hAnsi="Arial"/>
        </w:rPr>
        <w:t xml:space="preserve">Warunkiem udziału w postępowaniu o udzielenie zamówienia jest wniesienie </w:t>
      </w:r>
      <w:r w:rsidRPr="00F0160C">
        <w:rPr>
          <w:rFonts w:ascii="Arial" w:hAnsi="Arial"/>
          <w:b/>
        </w:rPr>
        <w:t xml:space="preserve">wadium w kwocie </w:t>
      </w:r>
      <w:r>
        <w:rPr>
          <w:rFonts w:ascii="Arial" w:hAnsi="Arial"/>
          <w:b/>
        </w:rPr>
        <w:t>5</w:t>
      </w:r>
      <w:r w:rsidRPr="00F0160C">
        <w:rPr>
          <w:rFonts w:ascii="Arial" w:hAnsi="Arial"/>
          <w:b/>
        </w:rPr>
        <w:t> 000,00 zł</w:t>
      </w:r>
      <w:r w:rsidRPr="00F0160C">
        <w:rPr>
          <w:rFonts w:ascii="Arial" w:hAnsi="Arial"/>
        </w:rPr>
        <w:t>.</w:t>
      </w:r>
    </w:p>
    <w:p w14:paraId="603A1E5E" w14:textId="77777777" w:rsidR="00F0160C" w:rsidRPr="00F0160C" w:rsidRDefault="00F0160C" w:rsidP="00F0160C">
      <w:pPr>
        <w:pStyle w:val="ust"/>
        <w:numPr>
          <w:ilvl w:val="1"/>
          <w:numId w:val="29"/>
        </w:numPr>
        <w:spacing w:before="0" w:after="0" w:line="360" w:lineRule="auto"/>
        <w:rPr>
          <w:rFonts w:ascii="Arial" w:hAnsi="Arial"/>
        </w:rPr>
      </w:pPr>
      <w:r w:rsidRPr="00F0160C">
        <w:rPr>
          <w:rFonts w:ascii="Arial" w:hAnsi="Arial"/>
        </w:rPr>
        <w:t>Wadium należy wnieść przed upływem terminu składania ofert.</w:t>
      </w:r>
    </w:p>
    <w:p w14:paraId="30ABEA5F" w14:textId="77777777" w:rsidR="00F0160C" w:rsidRDefault="00F0160C" w:rsidP="00F0160C">
      <w:pPr>
        <w:pStyle w:val="ust"/>
        <w:numPr>
          <w:ilvl w:val="1"/>
          <w:numId w:val="29"/>
        </w:numPr>
        <w:spacing w:before="0" w:after="0" w:line="360" w:lineRule="auto"/>
        <w:rPr>
          <w:rFonts w:ascii="Arial" w:hAnsi="Arial"/>
        </w:rPr>
      </w:pPr>
      <w:r w:rsidRPr="00F0160C">
        <w:rPr>
          <w:rFonts w:ascii="Arial" w:hAnsi="Arial"/>
        </w:rPr>
        <w:t xml:space="preserve">Wadium może zostać wniesione w jednej lub kilku następujących formach: </w:t>
      </w:r>
    </w:p>
    <w:p w14:paraId="680B54CD" w14:textId="3FE376B6" w:rsidR="008D7235" w:rsidRPr="008D7235" w:rsidRDefault="00F0160C" w:rsidP="008D7235">
      <w:pPr>
        <w:pStyle w:val="ust"/>
        <w:numPr>
          <w:ilvl w:val="2"/>
          <w:numId w:val="29"/>
        </w:numPr>
        <w:spacing w:before="0" w:after="0" w:line="360" w:lineRule="auto"/>
        <w:ind w:hanging="589"/>
        <w:rPr>
          <w:rFonts w:ascii="Arial" w:hAnsi="Arial"/>
        </w:rPr>
      </w:pPr>
      <w:r w:rsidRPr="008D7235">
        <w:rPr>
          <w:rFonts w:ascii="Arial" w:hAnsi="Arial"/>
        </w:rPr>
        <w:t>pieniądzu;</w:t>
      </w:r>
    </w:p>
    <w:p w14:paraId="2D4EDBC8" w14:textId="77777777" w:rsidR="00F0160C" w:rsidRPr="00F0160C" w:rsidRDefault="00F0160C" w:rsidP="008D7235">
      <w:pPr>
        <w:pStyle w:val="ust"/>
        <w:numPr>
          <w:ilvl w:val="2"/>
          <w:numId w:val="29"/>
        </w:numPr>
        <w:spacing w:before="0" w:after="0" w:line="360" w:lineRule="auto"/>
        <w:ind w:hanging="589"/>
        <w:rPr>
          <w:rFonts w:ascii="Arial" w:hAnsi="Arial"/>
        </w:rPr>
      </w:pPr>
      <w:r w:rsidRPr="00F0160C">
        <w:rPr>
          <w:rFonts w:ascii="Arial" w:hAnsi="Arial"/>
        </w:rPr>
        <w:t>poręczeniach bankowych lub poręczeniach spółdzielczej kasy oszczędnościowo kredytowej, z tym, że poręczenie kasy jest zawsze poręczeniem pieniężnym;</w:t>
      </w:r>
    </w:p>
    <w:p w14:paraId="455248B2" w14:textId="77777777" w:rsidR="00F0160C" w:rsidRPr="00F0160C" w:rsidRDefault="00F0160C" w:rsidP="008D7235">
      <w:pPr>
        <w:pStyle w:val="ust"/>
        <w:numPr>
          <w:ilvl w:val="2"/>
          <w:numId w:val="29"/>
        </w:numPr>
        <w:spacing w:before="0" w:after="0" w:line="360" w:lineRule="auto"/>
        <w:ind w:hanging="589"/>
        <w:rPr>
          <w:rFonts w:ascii="Arial" w:hAnsi="Arial"/>
        </w:rPr>
      </w:pPr>
      <w:r w:rsidRPr="00F0160C">
        <w:rPr>
          <w:rFonts w:ascii="Arial" w:hAnsi="Arial"/>
        </w:rPr>
        <w:t>gwarancjach bankowych;</w:t>
      </w:r>
    </w:p>
    <w:p w14:paraId="00BBA19F" w14:textId="77777777" w:rsidR="00F0160C" w:rsidRPr="00F0160C" w:rsidRDefault="00F0160C" w:rsidP="008D7235">
      <w:pPr>
        <w:pStyle w:val="ust"/>
        <w:numPr>
          <w:ilvl w:val="2"/>
          <w:numId w:val="29"/>
        </w:numPr>
        <w:spacing w:before="0" w:after="0" w:line="360" w:lineRule="auto"/>
        <w:ind w:hanging="589"/>
        <w:rPr>
          <w:rFonts w:ascii="Arial" w:hAnsi="Arial"/>
        </w:rPr>
      </w:pPr>
      <w:r w:rsidRPr="00F0160C">
        <w:rPr>
          <w:rFonts w:ascii="Arial" w:hAnsi="Arial"/>
        </w:rPr>
        <w:t>gwarancjach ubezpieczeniowych;</w:t>
      </w:r>
    </w:p>
    <w:p w14:paraId="3933F2C8" w14:textId="77777777" w:rsidR="00F0160C" w:rsidRPr="00F0160C" w:rsidRDefault="00F0160C" w:rsidP="008D7235">
      <w:pPr>
        <w:pStyle w:val="ust"/>
        <w:numPr>
          <w:ilvl w:val="2"/>
          <w:numId w:val="29"/>
        </w:numPr>
        <w:spacing w:before="0" w:after="0" w:line="360" w:lineRule="auto"/>
        <w:ind w:hanging="589"/>
        <w:rPr>
          <w:rFonts w:ascii="Arial" w:hAnsi="Arial"/>
        </w:rPr>
      </w:pPr>
      <w:r w:rsidRPr="00F0160C">
        <w:rPr>
          <w:rFonts w:ascii="Arial" w:hAnsi="Arial"/>
        </w:rPr>
        <w:t>poręczeniach udzielanych przez podmioty, o których mowa w art. 6b ust. 5 pkt 2 Ustawy z dnia 9 listopada 2000 r. o utworzeniu Polskiej Agencji Rozwoju Przedsiębiorczości.</w:t>
      </w:r>
    </w:p>
    <w:p w14:paraId="18F5A7F8" w14:textId="44900AEE" w:rsidR="00F0160C" w:rsidRPr="00F0160C" w:rsidRDefault="00F0160C" w:rsidP="00F0160C">
      <w:pPr>
        <w:pStyle w:val="ust"/>
        <w:numPr>
          <w:ilvl w:val="1"/>
          <w:numId w:val="29"/>
        </w:numPr>
        <w:spacing w:before="0" w:after="0" w:line="360" w:lineRule="auto"/>
        <w:rPr>
          <w:rFonts w:ascii="Arial" w:hAnsi="Arial"/>
        </w:rPr>
      </w:pPr>
      <w:r w:rsidRPr="00F0160C">
        <w:rPr>
          <w:rFonts w:ascii="Arial" w:hAnsi="Arial"/>
        </w:rPr>
        <w:t xml:space="preserve">Wadium w formie pieniężnej należy wpłacić przelewem na konto Zamawiającego: BANK PEKAO S.A. II Oddział Bydgoszcz nr 39 1240 3493 1111 0010 6371 1311 z adnotacją: </w:t>
      </w:r>
      <w:r w:rsidRPr="00FB6221">
        <w:rPr>
          <w:rFonts w:ascii="Arial" w:hAnsi="Arial"/>
          <w:b/>
          <w:bCs/>
        </w:rPr>
        <w:t>„</w:t>
      </w:r>
      <w:r w:rsidRPr="00F0160C">
        <w:rPr>
          <w:rFonts w:ascii="Arial" w:hAnsi="Arial"/>
          <w:b/>
          <w:bCs/>
        </w:rPr>
        <w:t xml:space="preserve">WADIUM – ZR-074/Rb/RZ/2025 – Wykonanie ogrodzenia panelowego na podmurówce wzdłuż ul. Koronowskiej </w:t>
      </w:r>
      <w:r w:rsidR="00FB6221">
        <w:rPr>
          <w:rFonts w:ascii="Arial" w:hAnsi="Arial"/>
          <w:b/>
          <w:bCs/>
        </w:rPr>
        <w:t xml:space="preserve">96 </w:t>
      </w:r>
      <w:r w:rsidRPr="00F0160C">
        <w:rPr>
          <w:rFonts w:ascii="Arial" w:hAnsi="Arial"/>
          <w:b/>
          <w:bCs/>
        </w:rPr>
        <w:t xml:space="preserve">na Stacji wodociągowej </w:t>
      </w:r>
      <w:r w:rsidR="00FB6221">
        <w:rPr>
          <w:rFonts w:ascii="Arial" w:hAnsi="Arial"/>
          <w:b/>
          <w:bCs/>
        </w:rPr>
        <w:t>„</w:t>
      </w:r>
      <w:r w:rsidRPr="00F0160C">
        <w:rPr>
          <w:rFonts w:ascii="Arial" w:hAnsi="Arial"/>
          <w:b/>
          <w:bCs/>
        </w:rPr>
        <w:t>Czyżkówko</w:t>
      </w:r>
      <w:r w:rsidR="00FB6221" w:rsidRPr="00FB6221">
        <w:rPr>
          <w:rFonts w:ascii="Arial" w:hAnsi="Arial"/>
          <w:b/>
          <w:bCs/>
        </w:rPr>
        <w:t>” w Bydgoszczy</w:t>
      </w:r>
      <w:r w:rsidR="00FB6221">
        <w:rPr>
          <w:rFonts w:ascii="Arial" w:hAnsi="Arial"/>
          <w:b/>
          <w:bCs/>
        </w:rPr>
        <w:t>”</w:t>
      </w:r>
      <w:r w:rsidRPr="00F0160C">
        <w:rPr>
          <w:rFonts w:ascii="Arial" w:hAnsi="Arial"/>
        </w:rPr>
        <w:t>. Do oferty należy dołączyć kopię polecenia przelewu.</w:t>
      </w:r>
    </w:p>
    <w:p w14:paraId="233994B6" w14:textId="77777777" w:rsidR="00F0160C" w:rsidRPr="008D7235" w:rsidRDefault="00F0160C" w:rsidP="008D7235">
      <w:pPr>
        <w:pStyle w:val="ust"/>
        <w:numPr>
          <w:ilvl w:val="1"/>
          <w:numId w:val="29"/>
        </w:numPr>
        <w:spacing w:before="0" w:after="0" w:line="360" w:lineRule="auto"/>
        <w:rPr>
          <w:rFonts w:ascii="Arial" w:hAnsi="Arial"/>
        </w:rPr>
      </w:pPr>
      <w:r w:rsidRPr="008D7235">
        <w:rPr>
          <w:rFonts w:ascii="Arial" w:hAnsi="Arial"/>
        </w:rPr>
        <w:t>Wadium w formie gwarancji (poręczenia) musi być czynnością jednostronnie zobowiązującą. Musi mieć ono taką samą płynność jak wadium wniesione w pieniądzu. Dokument gwarancji (poręczenia) powinien reprezentować bezwarunkową gwarancję, płatną na pierwsze żądanie Zamawiającego. Oryginał gwarancji (poręczenia) należy dołączyć do oferty.</w:t>
      </w:r>
    </w:p>
    <w:p w14:paraId="730AC5C2" w14:textId="77777777" w:rsidR="00F0160C" w:rsidRPr="008D7235" w:rsidRDefault="00F0160C" w:rsidP="008D7235">
      <w:pPr>
        <w:pStyle w:val="ust"/>
        <w:numPr>
          <w:ilvl w:val="1"/>
          <w:numId w:val="29"/>
        </w:numPr>
        <w:spacing w:before="0" w:after="0" w:line="360" w:lineRule="auto"/>
        <w:rPr>
          <w:rFonts w:ascii="Arial" w:hAnsi="Arial"/>
        </w:rPr>
      </w:pPr>
      <w:r w:rsidRPr="008D7235">
        <w:rPr>
          <w:rFonts w:ascii="Arial" w:hAnsi="Arial"/>
        </w:rPr>
        <w:t>Zamawiający zwróci wadium wszystkim Wykonawcom niezwłocznie po wyborze oferty najkorzystniejszej lub unieważnieniu postępowania, z wyjątkiem Wykonawcy, którego oferta została wybrana jako najkorzystniejsza, z zastrzeżeniem postanowienia pkt 8.11.1 SIWZ.</w:t>
      </w:r>
    </w:p>
    <w:p w14:paraId="7F5193CA" w14:textId="53E62456" w:rsidR="00F0160C" w:rsidRPr="008D7235" w:rsidRDefault="00F0160C" w:rsidP="008D7235">
      <w:pPr>
        <w:pStyle w:val="ust"/>
        <w:numPr>
          <w:ilvl w:val="1"/>
          <w:numId w:val="29"/>
        </w:numPr>
        <w:spacing w:before="0" w:after="0" w:line="360" w:lineRule="auto"/>
        <w:rPr>
          <w:rFonts w:ascii="Arial" w:hAnsi="Arial"/>
        </w:rPr>
      </w:pPr>
      <w:r w:rsidRPr="008D7235">
        <w:rPr>
          <w:rFonts w:ascii="Arial" w:hAnsi="Arial"/>
        </w:rPr>
        <w:lastRenderedPageBreak/>
        <w:t>Wykonawcy, którego oferta została wybrana jako najkorzystniejsza, Zamawiający zwróci wadium niezwłocznie po zawarciu umowy w sprawie zamówienia.</w:t>
      </w:r>
    </w:p>
    <w:p w14:paraId="779FB75F" w14:textId="77777777" w:rsidR="00F0160C" w:rsidRPr="008D7235" w:rsidRDefault="00F0160C" w:rsidP="008D7235">
      <w:pPr>
        <w:pStyle w:val="ust"/>
        <w:numPr>
          <w:ilvl w:val="1"/>
          <w:numId w:val="29"/>
        </w:numPr>
        <w:spacing w:before="0" w:after="0" w:line="360" w:lineRule="auto"/>
        <w:rPr>
          <w:rFonts w:ascii="Arial" w:hAnsi="Arial"/>
        </w:rPr>
      </w:pPr>
      <w:r w:rsidRPr="008D7235">
        <w:rPr>
          <w:rFonts w:ascii="Arial" w:hAnsi="Arial"/>
        </w:rPr>
        <w:t>Zamawiający zwróci niezwłocznie wadium, na wniosek Wykonawcy, który wycofał ofertę przed upływem terminu składania ofert.</w:t>
      </w:r>
    </w:p>
    <w:p w14:paraId="454AB59E" w14:textId="77777777" w:rsidR="00F0160C" w:rsidRPr="008D7235" w:rsidRDefault="00F0160C" w:rsidP="008D7235">
      <w:pPr>
        <w:pStyle w:val="ust"/>
        <w:numPr>
          <w:ilvl w:val="1"/>
          <w:numId w:val="29"/>
        </w:numPr>
        <w:spacing w:before="0" w:after="0" w:line="360" w:lineRule="auto"/>
        <w:rPr>
          <w:rFonts w:ascii="Arial" w:hAnsi="Arial"/>
        </w:rPr>
      </w:pPr>
      <w:r w:rsidRPr="008D7235">
        <w:rPr>
          <w:rFonts w:ascii="Arial" w:hAnsi="Arial"/>
        </w:rPr>
        <w:t>Zamawiający zażąda ponownego wniesienia wadium przez Wykonawcę, któremu zwrócono wadium na podstawie pkt 8.6 SIWZ, jeżeli w wyniku rozstrzygnięcia protestu jego oferta została wybrana jako najkorzystniejsza. Wykonawca wniesie wadium w terminie określonym przez Zamawiającego.</w:t>
      </w:r>
    </w:p>
    <w:p w14:paraId="5E263CD9" w14:textId="77777777" w:rsidR="00F0160C" w:rsidRPr="008D7235" w:rsidRDefault="00F0160C" w:rsidP="008D7235">
      <w:pPr>
        <w:pStyle w:val="ust"/>
        <w:numPr>
          <w:ilvl w:val="1"/>
          <w:numId w:val="29"/>
        </w:numPr>
        <w:spacing w:before="0" w:after="0" w:line="360" w:lineRule="auto"/>
        <w:ind w:left="851" w:hanging="491"/>
        <w:rPr>
          <w:rFonts w:ascii="Arial" w:hAnsi="Arial"/>
        </w:rPr>
      </w:pPr>
      <w:r w:rsidRPr="008D7235">
        <w:rPr>
          <w:rFonts w:ascii="Arial" w:hAnsi="Arial"/>
        </w:rPr>
        <w:t>Jeżeli wadium wniesiono w pieniądzu, Zamawiający zwróci je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7BF9317C" w14:textId="77777777" w:rsidR="00F0160C" w:rsidRPr="007C4883" w:rsidRDefault="00F0160C" w:rsidP="008D7235">
      <w:pPr>
        <w:pStyle w:val="ust"/>
        <w:numPr>
          <w:ilvl w:val="1"/>
          <w:numId w:val="29"/>
        </w:numPr>
        <w:spacing w:before="0" w:after="0" w:line="360" w:lineRule="auto"/>
        <w:ind w:left="851" w:hanging="491"/>
        <w:rPr>
          <w:rFonts w:ascii="Arial" w:hAnsi="Arial"/>
        </w:rPr>
      </w:pPr>
      <w:r w:rsidRPr="007C4883">
        <w:rPr>
          <w:rFonts w:ascii="Arial" w:hAnsi="Arial"/>
        </w:rPr>
        <w:t xml:space="preserve">Zamawiający zatrzyma wadium wraz z odsetkami, jeżeli: </w:t>
      </w:r>
    </w:p>
    <w:p w14:paraId="21EC6E64" w14:textId="34F521D7" w:rsidR="00F0160C" w:rsidRPr="007C4883" w:rsidRDefault="00F0160C" w:rsidP="008D7235">
      <w:pPr>
        <w:pStyle w:val="ust"/>
        <w:numPr>
          <w:ilvl w:val="2"/>
          <w:numId w:val="29"/>
        </w:numPr>
        <w:spacing w:before="0" w:after="0" w:line="360" w:lineRule="auto"/>
        <w:ind w:left="1560" w:hanging="709"/>
        <w:rPr>
          <w:rFonts w:ascii="Arial" w:hAnsi="Arial" w:cs="Arial"/>
          <w:color w:val="000000"/>
        </w:rPr>
      </w:pPr>
      <w:r w:rsidRPr="007C4883">
        <w:rPr>
          <w:rFonts w:ascii="Arial" w:hAnsi="Arial" w:cs="Arial"/>
        </w:rPr>
        <w:t>Wykonawca w odpowiedzi na wezwanie, o którym mowa w pkt 6.4 i 6.5</w:t>
      </w:r>
      <w:r w:rsidRPr="007C4883">
        <w:rPr>
          <w:rFonts w:ascii="Arial" w:eastAsia="EUAlbertina-Regular-Identity-H" w:hAnsi="Arial" w:cs="Arial"/>
        </w:rPr>
        <w:t xml:space="preserve"> SIWZ</w:t>
      </w:r>
      <w:r w:rsidRPr="007C4883">
        <w:rPr>
          <w:rFonts w:ascii="Arial" w:hAnsi="Arial" w:cs="Arial"/>
        </w:rPr>
        <w:t xml:space="preserve">, z przyczyn leżących po jego stronie, nie złożył </w:t>
      </w:r>
      <w:r w:rsidRPr="007C4883">
        <w:rPr>
          <w:rFonts w:ascii="Arial" w:hAnsi="Arial" w:cs="Arial"/>
          <w:color w:val="000000"/>
        </w:rPr>
        <w:t xml:space="preserve">dokumentów lub oświadczeń, o których mowa w </w:t>
      </w:r>
      <w:r w:rsidRPr="007C4883">
        <w:rPr>
          <w:rFonts w:ascii="Arial" w:hAnsi="Arial" w:cs="Arial"/>
        </w:rPr>
        <w:t>pkt 6.1</w:t>
      </w:r>
      <w:r w:rsidRPr="007C4883">
        <w:rPr>
          <w:rFonts w:ascii="Arial" w:eastAsia="EUAlbertina-Regular-Identity-H" w:hAnsi="Arial" w:cs="Arial"/>
        </w:rPr>
        <w:t xml:space="preserve"> SIWZ</w:t>
      </w:r>
      <w:r w:rsidRPr="007C4883">
        <w:rPr>
          <w:rFonts w:ascii="Arial" w:hAnsi="Arial" w:cs="Arial"/>
        </w:rPr>
        <w:t xml:space="preserve">, </w:t>
      </w:r>
      <w:r w:rsidRPr="007C4883">
        <w:rPr>
          <w:rFonts w:ascii="Arial" w:hAnsi="Arial" w:cs="Arial"/>
          <w:color w:val="000000"/>
        </w:rPr>
        <w:t>pełnomocnictw, lub nie wyraził zgody na poprawienie omyłki, o której mowa</w:t>
      </w:r>
      <w:r w:rsidRPr="007C4883">
        <w:rPr>
          <w:rFonts w:ascii="Arial" w:hAnsi="Arial" w:cs="Arial"/>
          <w:color w:val="FF0000"/>
        </w:rPr>
        <w:t xml:space="preserve"> </w:t>
      </w:r>
      <w:r w:rsidRPr="007C4883">
        <w:rPr>
          <w:rFonts w:ascii="Arial" w:hAnsi="Arial" w:cs="Arial"/>
          <w:color w:val="000000"/>
        </w:rPr>
        <w:t xml:space="preserve">w </w:t>
      </w:r>
      <w:r w:rsidRPr="007C4883">
        <w:rPr>
          <w:rFonts w:ascii="Arial" w:hAnsi="Arial" w:cs="Arial"/>
        </w:rPr>
        <w:t>pkt 13.2.2.3</w:t>
      </w:r>
      <w:r w:rsidRPr="007C4883">
        <w:rPr>
          <w:rFonts w:ascii="Arial" w:eastAsia="EUAlbertina-Regular-Identity-H" w:hAnsi="Arial" w:cs="Arial"/>
        </w:rPr>
        <w:t xml:space="preserve"> SIWZ</w:t>
      </w:r>
      <w:r w:rsidRPr="007C4883">
        <w:rPr>
          <w:rFonts w:ascii="Arial" w:hAnsi="Arial" w:cs="Arial"/>
        </w:rPr>
        <w:t xml:space="preserve">, </w:t>
      </w:r>
      <w:r w:rsidRPr="007C4883">
        <w:rPr>
          <w:rFonts w:ascii="Arial" w:hAnsi="Arial" w:cs="Arial"/>
          <w:color w:val="000000"/>
        </w:rPr>
        <w:t>co powodowało brak możliwości wybrania oferty złożonej przez wykonawcę jako najkorzystniejszej lub</w:t>
      </w:r>
    </w:p>
    <w:p w14:paraId="0653AE0D" w14:textId="77777777" w:rsidR="00F0160C" w:rsidRPr="007C4883" w:rsidRDefault="00F0160C" w:rsidP="008D7235">
      <w:pPr>
        <w:pStyle w:val="ust"/>
        <w:numPr>
          <w:ilvl w:val="2"/>
          <w:numId w:val="29"/>
        </w:numPr>
        <w:spacing w:before="0" w:after="0" w:line="360" w:lineRule="auto"/>
        <w:ind w:left="1560" w:hanging="709"/>
        <w:rPr>
          <w:rFonts w:ascii="Arial" w:hAnsi="Arial" w:cs="Arial"/>
        </w:rPr>
      </w:pPr>
      <w:r w:rsidRPr="007C4883">
        <w:rPr>
          <w:rFonts w:ascii="Arial" w:hAnsi="Arial" w:cs="Arial"/>
        </w:rPr>
        <w:t>Wykonawca, którego oferta została wybrana:</w:t>
      </w:r>
    </w:p>
    <w:p w14:paraId="5348D348" w14:textId="77777777" w:rsidR="00F0160C" w:rsidRPr="007C4883" w:rsidRDefault="00F0160C" w:rsidP="008D7235">
      <w:pPr>
        <w:pStyle w:val="ust"/>
        <w:numPr>
          <w:ilvl w:val="3"/>
          <w:numId w:val="29"/>
        </w:numPr>
        <w:tabs>
          <w:tab w:val="clear" w:pos="2160"/>
        </w:tabs>
        <w:spacing w:before="0" w:after="0" w:line="360" w:lineRule="auto"/>
        <w:ind w:left="2694" w:hanging="993"/>
        <w:rPr>
          <w:rFonts w:ascii="Arial" w:hAnsi="Arial" w:cs="Arial"/>
        </w:rPr>
      </w:pPr>
      <w:r w:rsidRPr="007C4883">
        <w:rPr>
          <w:rFonts w:ascii="Arial" w:hAnsi="Arial" w:cs="Arial"/>
        </w:rPr>
        <w:t>odmówił podpisania umowy w sprawie zamówienia na warunkach określonych w ofercie;</w:t>
      </w:r>
    </w:p>
    <w:p w14:paraId="0AECDEEE" w14:textId="33F16941" w:rsidR="00F0160C" w:rsidRPr="007C4883" w:rsidRDefault="00F0160C" w:rsidP="008D7235">
      <w:pPr>
        <w:pStyle w:val="ust"/>
        <w:numPr>
          <w:ilvl w:val="3"/>
          <w:numId w:val="29"/>
        </w:numPr>
        <w:tabs>
          <w:tab w:val="clear" w:pos="2160"/>
        </w:tabs>
        <w:spacing w:before="0" w:after="0" w:line="360" w:lineRule="auto"/>
        <w:ind w:left="2694" w:hanging="993"/>
        <w:rPr>
          <w:rFonts w:ascii="Arial" w:hAnsi="Arial" w:cs="Arial"/>
        </w:rPr>
      </w:pPr>
      <w:r w:rsidRPr="007C4883">
        <w:rPr>
          <w:rFonts w:ascii="Arial" w:hAnsi="Arial" w:cs="Arial"/>
        </w:rPr>
        <w:t>zawarcie umowy w sprawie zamówienia stało się niemożliwe z przyczyn leżących po stronie Wykonawcy.</w:t>
      </w:r>
    </w:p>
    <w:p w14:paraId="1A8F107F" w14:textId="77777777" w:rsidR="00F0160C" w:rsidRPr="00F0160C" w:rsidRDefault="00F0160C" w:rsidP="00F0160C"/>
    <w:p w14:paraId="262D8199" w14:textId="77777777" w:rsidR="0071566F" w:rsidRPr="00065576" w:rsidRDefault="00642C6B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szCs w:val="24"/>
          <w:u w:val="none"/>
        </w:rPr>
      </w:pPr>
      <w:r w:rsidRPr="00065576">
        <w:rPr>
          <w:rStyle w:val="NagowekSIWZ"/>
          <w:b/>
          <w:bCs w:val="0"/>
          <w:szCs w:val="24"/>
          <w:u w:val="none"/>
        </w:rPr>
        <w:t>Termin związania ofertą</w:t>
      </w:r>
    </w:p>
    <w:p w14:paraId="3AD18793" w14:textId="77777777" w:rsidR="009F2F71" w:rsidRPr="00065576" w:rsidRDefault="009F2F71" w:rsidP="00D47480">
      <w:pPr>
        <w:numPr>
          <w:ilvl w:val="1"/>
          <w:numId w:val="5"/>
        </w:numPr>
        <w:tabs>
          <w:tab w:val="clear" w:pos="780"/>
          <w:tab w:val="left" w:pos="900"/>
        </w:tabs>
        <w:spacing w:line="360" w:lineRule="auto"/>
        <w:ind w:left="900" w:right="-143" w:hanging="54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Wykonawca będzie związany ofertą przez okres </w:t>
      </w:r>
      <w:r w:rsidR="00354F7E" w:rsidRPr="00065576">
        <w:rPr>
          <w:rFonts w:ascii="Arial" w:hAnsi="Arial" w:cs="Arial"/>
          <w:b/>
          <w:color w:val="000000"/>
        </w:rPr>
        <w:t>60</w:t>
      </w:r>
      <w:r w:rsidR="00353C1E" w:rsidRPr="00065576">
        <w:rPr>
          <w:rFonts w:ascii="Arial" w:hAnsi="Arial" w:cs="Arial"/>
          <w:color w:val="000000"/>
        </w:rPr>
        <w:t xml:space="preserve"> dni</w:t>
      </w:r>
      <w:r w:rsidRPr="00065576">
        <w:rPr>
          <w:rFonts w:ascii="Arial" w:hAnsi="Arial" w:cs="Arial"/>
          <w:color w:val="000000"/>
        </w:rPr>
        <w:t>.</w:t>
      </w:r>
    </w:p>
    <w:p w14:paraId="134AE6B3" w14:textId="3D006110" w:rsidR="00FC1704" w:rsidRDefault="001343FE" w:rsidP="00D47480">
      <w:pPr>
        <w:numPr>
          <w:ilvl w:val="1"/>
          <w:numId w:val="5"/>
        </w:numPr>
        <w:tabs>
          <w:tab w:val="clear" w:pos="780"/>
          <w:tab w:val="num" w:pos="900"/>
        </w:tabs>
        <w:spacing w:line="360" w:lineRule="auto"/>
        <w:ind w:left="900" w:right="65" w:hanging="54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Wykonawca samodzielnie lub na wniosek </w:t>
      </w:r>
      <w:r w:rsidR="00FC1704" w:rsidRPr="00065576">
        <w:rPr>
          <w:rFonts w:ascii="Arial" w:hAnsi="Arial" w:cs="Arial"/>
        </w:rPr>
        <w:t>Z</w:t>
      </w:r>
      <w:r w:rsidRPr="00065576">
        <w:rPr>
          <w:rFonts w:ascii="Arial" w:hAnsi="Arial" w:cs="Arial"/>
        </w:rPr>
        <w:t xml:space="preserve">amawiającego może przedłużyć termin związania ofertą, z </w:t>
      </w:r>
      <w:r w:rsidR="005D7A39" w:rsidRPr="00065576">
        <w:rPr>
          <w:rFonts w:ascii="Arial" w:hAnsi="Arial" w:cs="Arial"/>
        </w:rPr>
        <w:t>tym,</w:t>
      </w:r>
      <w:r w:rsidRPr="00065576">
        <w:rPr>
          <w:rFonts w:ascii="Arial" w:hAnsi="Arial" w:cs="Arial"/>
        </w:rPr>
        <w:t xml:space="preserve"> że </w:t>
      </w:r>
      <w:r w:rsidR="00FC1704" w:rsidRPr="00065576">
        <w:rPr>
          <w:rFonts w:ascii="Arial" w:hAnsi="Arial" w:cs="Arial"/>
        </w:rPr>
        <w:t>Z</w:t>
      </w:r>
      <w:r w:rsidRPr="00065576">
        <w:rPr>
          <w:rFonts w:ascii="Arial" w:hAnsi="Arial" w:cs="Arial"/>
        </w:rPr>
        <w:t xml:space="preserve">amawiający może tylko raz, co najmniej na 3 dni przed upływem terminu związania ofertą, zwrócić się do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>ykonawców o wyrażenie zgody na przedłużenie tego terminu o oznaczony okres, nie dłuższy jednak niż 60 dni.</w:t>
      </w:r>
    </w:p>
    <w:p w14:paraId="6E681847" w14:textId="77777777" w:rsidR="00ED6DE5" w:rsidRPr="00ED6DE5" w:rsidRDefault="00ED6DE5" w:rsidP="00ED6DE5">
      <w:pPr>
        <w:numPr>
          <w:ilvl w:val="1"/>
          <w:numId w:val="5"/>
        </w:numPr>
        <w:tabs>
          <w:tab w:val="clear" w:pos="780"/>
          <w:tab w:val="num" w:pos="900"/>
        </w:tabs>
        <w:spacing w:line="360" w:lineRule="auto"/>
        <w:ind w:left="900" w:right="65" w:hanging="540"/>
        <w:jc w:val="both"/>
        <w:rPr>
          <w:rFonts w:ascii="Arial" w:hAnsi="Arial" w:cs="Arial"/>
        </w:rPr>
      </w:pPr>
      <w:r w:rsidRPr="00ED6DE5">
        <w:rPr>
          <w:rFonts w:ascii="Arial" w:hAnsi="Arial" w:cs="Arial"/>
        </w:rPr>
        <w:t>Odmowa wyrażenia zgody, o której mowa w punkcie powyżej, nie powoduje utraty wadium.</w:t>
      </w:r>
    </w:p>
    <w:p w14:paraId="6A78BBE4" w14:textId="5B1C4279" w:rsidR="00ED6DE5" w:rsidRPr="00ED6DE5" w:rsidRDefault="00ED6DE5" w:rsidP="00ED6DE5">
      <w:pPr>
        <w:numPr>
          <w:ilvl w:val="1"/>
          <w:numId w:val="5"/>
        </w:numPr>
        <w:tabs>
          <w:tab w:val="clear" w:pos="780"/>
          <w:tab w:val="num" w:pos="900"/>
        </w:tabs>
        <w:spacing w:line="360" w:lineRule="auto"/>
        <w:ind w:left="900" w:right="65" w:hanging="540"/>
        <w:jc w:val="both"/>
        <w:rPr>
          <w:rFonts w:ascii="Arial" w:hAnsi="Arial" w:cs="Arial"/>
        </w:rPr>
      </w:pPr>
      <w:r w:rsidRPr="00ED6DE5">
        <w:rPr>
          <w:rFonts w:ascii="Arial" w:hAnsi="Arial" w:cs="Arial"/>
        </w:rPr>
        <w:lastRenderedPageBreak/>
        <w:t>Przedłużenie okresu związania ofertą jest dopuszczalne tylko z jednoczesnym przedłużeniem okresu ważności wadium albo, jeżeli nie jest to możliwe, z wniesieniem nowego wadium na przedłużony okres związania ofertą.</w:t>
      </w:r>
    </w:p>
    <w:p w14:paraId="6A3F19CE" w14:textId="77777777" w:rsidR="009F2F71" w:rsidRPr="00065576" w:rsidRDefault="009F2F71" w:rsidP="00D47480">
      <w:pPr>
        <w:numPr>
          <w:ilvl w:val="1"/>
          <w:numId w:val="5"/>
        </w:numPr>
        <w:tabs>
          <w:tab w:val="clear" w:pos="780"/>
          <w:tab w:val="num" w:pos="900"/>
        </w:tabs>
        <w:spacing w:after="120" w:line="360" w:lineRule="auto"/>
        <w:ind w:left="896" w:right="62" w:hanging="539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Bieg terminu związania ofertą rozpoczyna się wraz z upływem terminu składania ofert.</w:t>
      </w:r>
    </w:p>
    <w:p w14:paraId="11CDDE03" w14:textId="77777777" w:rsidR="0071566F" w:rsidRPr="00065576" w:rsidRDefault="00642C6B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szCs w:val="24"/>
          <w:u w:val="none"/>
        </w:rPr>
      </w:pPr>
      <w:r w:rsidRPr="00065576">
        <w:rPr>
          <w:rStyle w:val="NagowekSIWZ"/>
          <w:b/>
          <w:bCs w:val="0"/>
          <w:szCs w:val="24"/>
          <w:u w:val="none"/>
        </w:rPr>
        <w:t>Opis sposobu przygotowywania ofert</w:t>
      </w:r>
    </w:p>
    <w:p w14:paraId="21CADB54" w14:textId="77777777" w:rsidR="00634599" w:rsidRPr="00065576" w:rsidRDefault="00634599" w:rsidP="00D47480">
      <w:pPr>
        <w:pStyle w:val="pkt1"/>
        <w:numPr>
          <w:ilvl w:val="1"/>
          <w:numId w:val="6"/>
        </w:numPr>
        <w:tabs>
          <w:tab w:val="clear" w:pos="780"/>
          <w:tab w:val="num" w:pos="900"/>
          <w:tab w:val="num" w:pos="1620"/>
        </w:tabs>
        <w:spacing w:before="0" w:after="0" w:line="360" w:lineRule="auto"/>
        <w:rPr>
          <w:rFonts w:ascii="Arial" w:hAnsi="Arial" w:cs="Arial"/>
        </w:rPr>
      </w:pPr>
      <w:r w:rsidRPr="00065576">
        <w:rPr>
          <w:rFonts w:ascii="Arial" w:hAnsi="Arial" w:cs="Arial"/>
        </w:rPr>
        <w:t>Wykonawca może złożyć jedną ofertę.</w:t>
      </w:r>
    </w:p>
    <w:p w14:paraId="7E4CEEDE" w14:textId="77777777" w:rsidR="00353C1E" w:rsidRPr="00065576" w:rsidRDefault="00353C1E" w:rsidP="00D47480">
      <w:pPr>
        <w:pStyle w:val="pkt1"/>
        <w:numPr>
          <w:ilvl w:val="1"/>
          <w:numId w:val="6"/>
        </w:numPr>
        <w:tabs>
          <w:tab w:val="clear" w:pos="780"/>
          <w:tab w:val="num" w:pos="900"/>
          <w:tab w:val="num" w:pos="1620"/>
        </w:tabs>
        <w:spacing w:before="0" w:after="0" w:line="360" w:lineRule="auto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O</w:t>
      </w:r>
      <w:r w:rsidR="00275265" w:rsidRPr="00065576">
        <w:rPr>
          <w:rFonts w:ascii="Arial" w:hAnsi="Arial" w:cs="Arial"/>
          <w:color w:val="000000"/>
        </w:rPr>
        <w:t xml:space="preserve">fertę należy złożyć </w:t>
      </w:r>
      <w:r w:rsidRPr="00065576">
        <w:rPr>
          <w:rFonts w:ascii="Arial" w:hAnsi="Arial" w:cs="Arial"/>
          <w:color w:val="000000"/>
        </w:rPr>
        <w:t>w formie pisemnej</w:t>
      </w:r>
      <w:r w:rsidR="00275265" w:rsidRPr="00065576">
        <w:rPr>
          <w:rFonts w:ascii="Arial" w:hAnsi="Arial" w:cs="Arial"/>
          <w:color w:val="000000"/>
        </w:rPr>
        <w:t xml:space="preserve">, </w:t>
      </w:r>
      <w:r w:rsidR="00A44AE4" w:rsidRPr="00065576">
        <w:rPr>
          <w:rFonts w:ascii="Arial" w:hAnsi="Arial" w:cs="Arial"/>
          <w:color w:val="000000"/>
        </w:rPr>
        <w:t xml:space="preserve">w postaci papierowej, </w:t>
      </w:r>
      <w:r w:rsidRPr="00065576">
        <w:rPr>
          <w:rFonts w:ascii="Arial" w:hAnsi="Arial" w:cs="Arial"/>
          <w:color w:val="000000"/>
        </w:rPr>
        <w:t>w języku polskim</w:t>
      </w:r>
      <w:r w:rsidR="00275265" w:rsidRPr="00065576">
        <w:rPr>
          <w:rFonts w:ascii="Arial" w:hAnsi="Arial" w:cs="Arial"/>
          <w:color w:val="000000"/>
        </w:rPr>
        <w:t>.</w:t>
      </w:r>
    </w:p>
    <w:p w14:paraId="6874B42E" w14:textId="77777777" w:rsidR="00275265" w:rsidRPr="00065576" w:rsidRDefault="00275265" w:rsidP="00D47480">
      <w:pPr>
        <w:pStyle w:val="pkt1"/>
        <w:numPr>
          <w:ilvl w:val="1"/>
          <w:numId w:val="6"/>
        </w:numPr>
        <w:tabs>
          <w:tab w:val="clear" w:pos="780"/>
          <w:tab w:val="num" w:pos="900"/>
          <w:tab w:val="num" w:pos="1620"/>
        </w:tabs>
        <w:spacing w:before="0" w:after="0" w:line="360" w:lineRule="auto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Kompletna oferta musi zawierać:</w:t>
      </w:r>
    </w:p>
    <w:p w14:paraId="60313A86" w14:textId="77777777" w:rsidR="00353C1E" w:rsidRPr="00065576" w:rsidRDefault="00275265" w:rsidP="00D47480">
      <w:pPr>
        <w:pStyle w:val="pkt1"/>
        <w:numPr>
          <w:ilvl w:val="2"/>
          <w:numId w:val="6"/>
        </w:numPr>
        <w:tabs>
          <w:tab w:val="clear" w:pos="1440"/>
          <w:tab w:val="num" w:pos="1620"/>
          <w:tab w:val="num" w:pos="2520"/>
        </w:tabs>
        <w:spacing w:before="0" w:after="0" w:line="360" w:lineRule="auto"/>
        <w:ind w:left="1620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F</w:t>
      </w:r>
      <w:r w:rsidR="00353C1E" w:rsidRPr="00065576">
        <w:rPr>
          <w:rFonts w:ascii="Arial" w:hAnsi="Arial" w:cs="Arial"/>
          <w:color w:val="000000"/>
        </w:rPr>
        <w:t>ormularz</w:t>
      </w:r>
      <w:r w:rsidRPr="00065576">
        <w:rPr>
          <w:rFonts w:ascii="Arial" w:hAnsi="Arial" w:cs="Arial"/>
          <w:color w:val="000000"/>
        </w:rPr>
        <w:t xml:space="preserve"> </w:t>
      </w:r>
      <w:r w:rsidR="00353C1E" w:rsidRPr="00065576">
        <w:rPr>
          <w:rFonts w:ascii="Arial" w:hAnsi="Arial" w:cs="Arial"/>
          <w:color w:val="000000"/>
        </w:rPr>
        <w:t>oferty</w:t>
      </w:r>
      <w:r w:rsidRPr="00065576">
        <w:rPr>
          <w:rFonts w:ascii="Arial" w:hAnsi="Arial" w:cs="Arial"/>
          <w:color w:val="000000"/>
        </w:rPr>
        <w:t xml:space="preserve"> sporządzony wg wzoru </w:t>
      </w:r>
      <w:r w:rsidR="00353C1E" w:rsidRPr="00065576">
        <w:rPr>
          <w:rFonts w:ascii="Arial" w:hAnsi="Arial"/>
          <w:color w:val="000000"/>
        </w:rPr>
        <w:t>stanowiąc</w:t>
      </w:r>
      <w:r w:rsidRPr="00065576">
        <w:rPr>
          <w:rFonts w:ascii="Arial" w:hAnsi="Arial"/>
          <w:color w:val="000000"/>
        </w:rPr>
        <w:t>ego</w:t>
      </w:r>
      <w:r w:rsidR="00353C1E" w:rsidRPr="00065576">
        <w:rPr>
          <w:rFonts w:ascii="Arial" w:hAnsi="Arial"/>
          <w:color w:val="000000"/>
        </w:rPr>
        <w:t xml:space="preserve"> </w:t>
      </w:r>
      <w:r w:rsidR="00B50BAF" w:rsidRPr="00065576">
        <w:rPr>
          <w:rFonts w:ascii="Arial" w:hAnsi="Arial"/>
          <w:color w:val="000000"/>
        </w:rPr>
        <w:t xml:space="preserve">Załącznik nr </w:t>
      </w:r>
      <w:r w:rsidR="00D553E9" w:rsidRPr="00065576">
        <w:rPr>
          <w:rFonts w:ascii="Arial" w:hAnsi="Arial"/>
          <w:color w:val="000000"/>
        </w:rPr>
        <w:t>1</w:t>
      </w:r>
      <w:r w:rsidR="00B50BAF" w:rsidRPr="00065576">
        <w:rPr>
          <w:rFonts w:ascii="Arial" w:hAnsi="Arial"/>
          <w:color w:val="000000"/>
        </w:rPr>
        <w:t xml:space="preserve"> do SIWZ</w:t>
      </w:r>
      <w:r w:rsidR="00B50BAF" w:rsidRPr="00065576">
        <w:rPr>
          <w:rFonts w:ascii="Arial" w:hAnsi="Arial" w:cs="Arial"/>
          <w:color w:val="000000"/>
        </w:rPr>
        <w:t>,</w:t>
      </w:r>
    </w:p>
    <w:p w14:paraId="5B9F2382" w14:textId="77777777" w:rsidR="002A3F7D" w:rsidRPr="00065576" w:rsidRDefault="00275265" w:rsidP="00D47480">
      <w:pPr>
        <w:pStyle w:val="pkt1"/>
        <w:numPr>
          <w:ilvl w:val="2"/>
          <w:numId w:val="6"/>
        </w:numPr>
        <w:tabs>
          <w:tab w:val="clear" w:pos="1440"/>
          <w:tab w:val="num" w:pos="1620"/>
          <w:tab w:val="num" w:pos="2520"/>
        </w:tabs>
        <w:spacing w:before="0" w:after="0" w:line="360" w:lineRule="auto"/>
        <w:ind w:hanging="540"/>
        <w:rPr>
          <w:rFonts w:ascii="Arial" w:hAnsi="Arial" w:cs="Arial"/>
          <w:color w:val="000000"/>
        </w:rPr>
      </w:pPr>
      <w:r w:rsidRPr="00065576">
        <w:rPr>
          <w:rFonts w:ascii="Arial" w:hAnsi="Arial"/>
          <w:color w:val="000000"/>
        </w:rPr>
        <w:t>W</w:t>
      </w:r>
      <w:r w:rsidR="00927998" w:rsidRPr="00065576">
        <w:rPr>
          <w:rFonts w:ascii="Arial" w:hAnsi="Arial"/>
          <w:color w:val="000000"/>
        </w:rPr>
        <w:t xml:space="preserve">ykaz cen </w:t>
      </w:r>
      <w:r w:rsidRPr="00065576">
        <w:rPr>
          <w:rFonts w:ascii="Arial" w:hAnsi="Arial" w:cs="Arial"/>
          <w:color w:val="000000"/>
        </w:rPr>
        <w:t xml:space="preserve">sporządzony wg wzoru </w:t>
      </w:r>
      <w:r w:rsidRPr="00065576">
        <w:rPr>
          <w:rFonts w:ascii="Arial" w:hAnsi="Arial"/>
          <w:color w:val="000000"/>
        </w:rPr>
        <w:t>stanowiącego</w:t>
      </w:r>
      <w:r w:rsidR="00353C1E" w:rsidRPr="00065576">
        <w:rPr>
          <w:rFonts w:ascii="Arial" w:hAnsi="Arial"/>
          <w:color w:val="000000"/>
        </w:rPr>
        <w:t xml:space="preserve"> </w:t>
      </w:r>
      <w:r w:rsidR="00B50BAF" w:rsidRPr="00065576">
        <w:rPr>
          <w:rFonts w:ascii="Arial" w:hAnsi="Arial"/>
          <w:color w:val="000000"/>
        </w:rPr>
        <w:t xml:space="preserve">Załącznik nr </w:t>
      </w:r>
      <w:r w:rsidR="00D553E9" w:rsidRPr="00065576">
        <w:rPr>
          <w:rFonts w:ascii="Arial" w:hAnsi="Arial"/>
          <w:color w:val="000000"/>
        </w:rPr>
        <w:t>2</w:t>
      </w:r>
      <w:r w:rsidR="00B50BAF" w:rsidRPr="00065576">
        <w:rPr>
          <w:rFonts w:ascii="Arial" w:hAnsi="Arial"/>
          <w:color w:val="000000"/>
        </w:rPr>
        <w:t xml:space="preserve"> do SIWZ</w:t>
      </w:r>
      <w:r w:rsidR="00B50BAF" w:rsidRPr="00065576">
        <w:rPr>
          <w:rFonts w:ascii="Arial" w:hAnsi="Arial" w:cs="Arial"/>
          <w:color w:val="000000"/>
        </w:rPr>
        <w:t>,</w:t>
      </w:r>
    </w:p>
    <w:p w14:paraId="03222399" w14:textId="77777777" w:rsidR="00BB7114" w:rsidRPr="00065576" w:rsidRDefault="00353C1E" w:rsidP="00D47480">
      <w:pPr>
        <w:pStyle w:val="tekst"/>
        <w:numPr>
          <w:ilvl w:val="1"/>
          <w:numId w:val="6"/>
        </w:numPr>
        <w:tabs>
          <w:tab w:val="clear" w:pos="780"/>
          <w:tab w:val="num" w:pos="910"/>
        </w:tabs>
        <w:spacing w:before="0" w:after="0" w:line="360" w:lineRule="auto"/>
        <w:ind w:left="910" w:hanging="550"/>
        <w:rPr>
          <w:rFonts w:ascii="Arial" w:hAnsi="Arial" w:cs="Arial"/>
          <w:color w:val="000000"/>
        </w:rPr>
      </w:pPr>
      <w:r w:rsidRPr="00065576">
        <w:rPr>
          <w:rFonts w:ascii="Arial" w:hAnsi="Arial" w:cs="Arial"/>
        </w:rPr>
        <w:t xml:space="preserve">Oferta musi być podpisana przez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 xml:space="preserve">ykonawcę (osobę/osoby uprawnioną do reprezentacji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>ykonawcy).</w:t>
      </w:r>
      <w:r w:rsidR="00BB7114" w:rsidRPr="00065576">
        <w:rPr>
          <w:rFonts w:ascii="Arial" w:hAnsi="Arial" w:cs="Arial"/>
        </w:rPr>
        <w:t xml:space="preserve"> </w:t>
      </w:r>
      <w:r w:rsidR="00BB7114" w:rsidRPr="00065576">
        <w:rPr>
          <w:rFonts w:ascii="Arial" w:hAnsi="Arial"/>
          <w:color w:val="000000"/>
        </w:rPr>
        <w:t>Upoważnienie osób podpisujących ofertę do jej podpisania musi bezpośrednio wynikać z dokumentów dołączonych do oferty. Oznacza to, że jeżeli upoważnienie takie nie wynika wprost z dokumentu stwierdzającego status prawny Wykonawcy (odpisu z właściwego rejestru) to do oferty należy dołączyć oryginał pełnomocnictwa wystawionego przez osoby do tego upoważnione lub kopię pełnomocnictwa poświadczoną przez notariusz</w:t>
      </w:r>
      <w:r w:rsidR="001143D8" w:rsidRPr="00065576">
        <w:rPr>
          <w:rFonts w:ascii="Arial" w:hAnsi="Arial"/>
          <w:color w:val="000000"/>
        </w:rPr>
        <w:t>a</w:t>
      </w:r>
      <w:r w:rsidR="00BB7114" w:rsidRPr="00065576">
        <w:rPr>
          <w:rFonts w:ascii="Arial" w:hAnsi="Arial"/>
          <w:color w:val="000000"/>
        </w:rPr>
        <w:t xml:space="preserve"> za zgodność z oryginałem.</w:t>
      </w:r>
    </w:p>
    <w:p w14:paraId="4FBC513D" w14:textId="038071DD" w:rsidR="00A405F0" w:rsidRPr="00065576" w:rsidRDefault="00A405F0" w:rsidP="00D47480">
      <w:pPr>
        <w:pStyle w:val="tekst"/>
        <w:numPr>
          <w:ilvl w:val="1"/>
          <w:numId w:val="6"/>
        </w:numPr>
        <w:tabs>
          <w:tab w:val="clear" w:pos="780"/>
          <w:tab w:val="num" w:pos="896"/>
        </w:tabs>
        <w:spacing w:before="0" w:after="0" w:line="360" w:lineRule="auto"/>
        <w:ind w:left="896" w:hanging="518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Wykonawca może zastrzec w ofercie, iż Zamawiający nie będzie mógł ujawnić informacji stanowiących tajemnicę przedsiębiorstwa w rozumieniu przepisów o zwalczaniu nieuczciwej konkurencji oraz wykaże, iż zastrzeżone informacje stanowią tajemnicę przedsiębiorstwa. Wykonawca nie może zastrzec informacji zawartych w Formularzu oferty</w:t>
      </w:r>
      <w:r w:rsidR="00A43E0B" w:rsidRPr="00065576">
        <w:rPr>
          <w:rFonts w:ascii="Arial" w:hAnsi="Arial" w:cs="Arial"/>
          <w:color w:val="000000"/>
        </w:rPr>
        <w:t xml:space="preserve"> i </w:t>
      </w:r>
      <w:r w:rsidRPr="00065576">
        <w:rPr>
          <w:rFonts w:ascii="Arial" w:hAnsi="Arial" w:cs="Arial"/>
          <w:color w:val="000000"/>
        </w:rPr>
        <w:t>Wykazie ce</w:t>
      </w:r>
      <w:r w:rsidR="0044569A" w:rsidRPr="00065576">
        <w:rPr>
          <w:rFonts w:ascii="Arial" w:hAnsi="Arial" w:cs="Arial"/>
          <w:color w:val="000000"/>
        </w:rPr>
        <w:t>n.</w:t>
      </w:r>
    </w:p>
    <w:p w14:paraId="068574E5" w14:textId="3A97AE14" w:rsidR="00353C1E" w:rsidRPr="00065576" w:rsidRDefault="00353C1E" w:rsidP="00D47480">
      <w:pPr>
        <w:pStyle w:val="tekst"/>
        <w:numPr>
          <w:ilvl w:val="1"/>
          <w:numId w:val="6"/>
        </w:numPr>
        <w:tabs>
          <w:tab w:val="num" w:pos="90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>Wykonawca składa wraz z ofertą dokumenty wymienione w pkt 6</w:t>
      </w:r>
      <w:r w:rsidR="00803610" w:rsidRPr="00065576">
        <w:rPr>
          <w:rFonts w:ascii="Arial" w:eastAsia="EUAlbertina-Regular-Identity-H" w:hAnsi="Arial" w:cs="Arial"/>
        </w:rPr>
        <w:t xml:space="preserve"> SIWZ.</w:t>
      </w:r>
    </w:p>
    <w:p w14:paraId="48E2369B" w14:textId="77777777" w:rsidR="00353C1E" w:rsidRPr="00065576" w:rsidRDefault="00353C1E" w:rsidP="00D47480">
      <w:pPr>
        <w:pStyle w:val="tekst"/>
        <w:numPr>
          <w:ilvl w:val="1"/>
          <w:numId w:val="6"/>
        </w:numPr>
        <w:tabs>
          <w:tab w:val="num" w:pos="90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>Zamawiający zaleca, aby:</w:t>
      </w:r>
    </w:p>
    <w:p w14:paraId="2955A1BD" w14:textId="67FE079C" w:rsidR="00353C1E" w:rsidRPr="00065576" w:rsidRDefault="00353C1E" w:rsidP="00D47480">
      <w:pPr>
        <w:pStyle w:val="tekst"/>
        <w:numPr>
          <w:ilvl w:val="2"/>
          <w:numId w:val="6"/>
        </w:numPr>
        <w:tabs>
          <w:tab w:val="clear" w:pos="1440"/>
          <w:tab w:val="num" w:pos="1620"/>
        </w:tabs>
        <w:spacing w:before="0" w:after="0" w:line="360" w:lineRule="auto"/>
        <w:ind w:left="1620"/>
        <w:rPr>
          <w:rFonts w:ascii="Arial" w:hAnsi="Arial" w:cs="Arial"/>
          <w:color w:val="000000"/>
        </w:rPr>
      </w:pPr>
      <w:r w:rsidRPr="00065576">
        <w:rPr>
          <w:rFonts w:ascii="Arial" w:hAnsi="Arial" w:cs="Arial"/>
        </w:rPr>
        <w:t xml:space="preserve">Wszystkie wypełnione strony oferty oraz wypełnione strony dokumentów, </w:t>
      </w:r>
      <w:r w:rsidR="00823CB1" w:rsidRPr="00065576">
        <w:rPr>
          <w:rFonts w:ascii="Arial" w:hAnsi="Arial" w:cs="Arial"/>
        </w:rPr>
        <w:br/>
      </w:r>
      <w:r w:rsidRPr="00065576">
        <w:rPr>
          <w:rFonts w:ascii="Arial" w:hAnsi="Arial" w:cs="Arial"/>
        </w:rPr>
        <w:t xml:space="preserve">o </w:t>
      </w:r>
      <w:r w:rsidRPr="00065576">
        <w:rPr>
          <w:rFonts w:ascii="Arial" w:hAnsi="Arial" w:cs="Arial"/>
          <w:color w:val="000000"/>
        </w:rPr>
        <w:t>których mowa w pkt 1</w:t>
      </w:r>
      <w:r w:rsidR="00927998" w:rsidRPr="00065576">
        <w:rPr>
          <w:rFonts w:ascii="Arial" w:hAnsi="Arial" w:cs="Arial"/>
          <w:color w:val="000000"/>
        </w:rPr>
        <w:t>0</w:t>
      </w:r>
      <w:r w:rsidRPr="00065576">
        <w:rPr>
          <w:rFonts w:ascii="Arial" w:hAnsi="Arial" w:cs="Arial"/>
          <w:color w:val="000000"/>
        </w:rPr>
        <w:t>.</w:t>
      </w:r>
      <w:r w:rsidR="00AB4784" w:rsidRPr="00065576">
        <w:rPr>
          <w:rFonts w:ascii="Arial" w:hAnsi="Arial" w:cs="Arial"/>
          <w:color w:val="000000"/>
        </w:rPr>
        <w:t>6</w:t>
      </w:r>
      <w:r w:rsidRPr="00065576">
        <w:rPr>
          <w:rFonts w:ascii="Arial" w:hAnsi="Arial" w:cs="Arial"/>
          <w:color w:val="000000"/>
        </w:rPr>
        <w:t xml:space="preserve"> </w:t>
      </w:r>
      <w:r w:rsidR="00803610" w:rsidRPr="00065576">
        <w:rPr>
          <w:rFonts w:ascii="Arial" w:eastAsia="EUAlbertina-Regular-Identity-H" w:hAnsi="Arial" w:cs="Arial"/>
          <w:color w:val="000000"/>
        </w:rPr>
        <w:t>SIWZ</w:t>
      </w:r>
      <w:r w:rsidR="00803610" w:rsidRPr="00065576">
        <w:rPr>
          <w:rFonts w:ascii="Arial" w:hAnsi="Arial" w:cs="Arial"/>
          <w:color w:val="000000"/>
        </w:rPr>
        <w:t xml:space="preserve"> </w:t>
      </w:r>
      <w:r w:rsidRPr="00065576">
        <w:rPr>
          <w:rFonts w:ascii="Arial" w:hAnsi="Arial" w:cs="Arial"/>
          <w:color w:val="000000"/>
        </w:rPr>
        <w:t>zostały ponumerowane</w:t>
      </w:r>
      <w:r w:rsidR="00920BEE" w:rsidRPr="00065576">
        <w:rPr>
          <w:rFonts w:ascii="Arial" w:hAnsi="Arial" w:cs="Arial"/>
          <w:color w:val="000000"/>
        </w:rPr>
        <w:t>.</w:t>
      </w:r>
    </w:p>
    <w:p w14:paraId="552AA9CC" w14:textId="77777777" w:rsidR="00353C1E" w:rsidRPr="00065576" w:rsidRDefault="005334CA" w:rsidP="00D47480">
      <w:pPr>
        <w:pStyle w:val="tekst"/>
        <w:numPr>
          <w:ilvl w:val="2"/>
          <w:numId w:val="6"/>
        </w:numPr>
        <w:tabs>
          <w:tab w:val="clear" w:pos="1440"/>
          <w:tab w:val="num" w:pos="1620"/>
        </w:tabs>
        <w:spacing w:before="0" w:after="0" w:line="360" w:lineRule="auto"/>
        <w:ind w:left="1620"/>
        <w:rPr>
          <w:rFonts w:ascii="Arial" w:hAnsi="Arial" w:cs="Arial"/>
        </w:rPr>
      </w:pPr>
      <w:r w:rsidRPr="00065576">
        <w:rPr>
          <w:rFonts w:ascii="Arial" w:hAnsi="Arial" w:cs="Arial"/>
        </w:rPr>
        <w:t>O</w:t>
      </w:r>
      <w:r w:rsidR="00353C1E" w:rsidRPr="00065576">
        <w:rPr>
          <w:rFonts w:ascii="Arial" w:hAnsi="Arial" w:cs="Arial"/>
        </w:rPr>
        <w:t>ferta i dołączone do niej dok</w:t>
      </w:r>
      <w:r w:rsidR="00837F51" w:rsidRPr="00065576">
        <w:rPr>
          <w:rFonts w:ascii="Arial" w:hAnsi="Arial" w:cs="Arial"/>
        </w:rPr>
        <w:t>umenty zostały trwale połączone</w:t>
      </w:r>
      <w:r w:rsidR="00353C1E" w:rsidRPr="00065576">
        <w:rPr>
          <w:rFonts w:ascii="Arial" w:hAnsi="Arial" w:cs="Arial"/>
        </w:rPr>
        <w:t>.</w:t>
      </w:r>
    </w:p>
    <w:p w14:paraId="60C0E4A7" w14:textId="77777777" w:rsidR="00353C1E" w:rsidRPr="00065576" w:rsidRDefault="00353C1E" w:rsidP="00D47480">
      <w:pPr>
        <w:pStyle w:val="tekst"/>
        <w:numPr>
          <w:ilvl w:val="1"/>
          <w:numId w:val="6"/>
        </w:numPr>
        <w:tabs>
          <w:tab w:val="num" w:pos="900"/>
        </w:tabs>
        <w:spacing w:before="0" w:after="0" w:line="360" w:lineRule="auto"/>
        <w:rPr>
          <w:rFonts w:ascii="Arial" w:hAnsi="Arial" w:cs="Arial"/>
        </w:rPr>
      </w:pPr>
      <w:r w:rsidRPr="00065576">
        <w:rPr>
          <w:rFonts w:ascii="Arial" w:hAnsi="Arial" w:cs="Arial"/>
        </w:rPr>
        <w:t>Ofertę należy złożyć w kopercie:</w:t>
      </w:r>
    </w:p>
    <w:p w14:paraId="6310C9EF" w14:textId="77777777" w:rsidR="005334CA" w:rsidRPr="00065576" w:rsidRDefault="005334CA" w:rsidP="00D47480">
      <w:pPr>
        <w:pStyle w:val="tekst"/>
        <w:numPr>
          <w:ilvl w:val="2"/>
          <w:numId w:val="6"/>
        </w:numPr>
        <w:tabs>
          <w:tab w:val="clear" w:pos="1440"/>
          <w:tab w:val="num" w:pos="1620"/>
        </w:tabs>
        <w:spacing w:before="0" w:after="0" w:line="360" w:lineRule="auto"/>
        <w:ind w:left="1620"/>
        <w:rPr>
          <w:rFonts w:ascii="Arial" w:hAnsi="Arial" w:cs="Arial"/>
          <w:color w:val="000000"/>
        </w:rPr>
      </w:pPr>
      <w:r w:rsidRPr="00065576">
        <w:rPr>
          <w:rFonts w:ascii="Arial" w:hAnsi="Arial" w:cs="Arial"/>
        </w:rPr>
        <w:t>Z</w:t>
      </w:r>
      <w:r w:rsidR="00353C1E" w:rsidRPr="00065576">
        <w:rPr>
          <w:rFonts w:ascii="Arial" w:hAnsi="Arial" w:cs="Arial"/>
        </w:rPr>
        <w:t xml:space="preserve">aadresowanej na: </w:t>
      </w:r>
      <w:r w:rsidRPr="00065576">
        <w:rPr>
          <w:rFonts w:ascii="Arial" w:hAnsi="Arial" w:cs="Arial"/>
        </w:rPr>
        <w:t>Miejskie Wodociągi i Kanalizacja</w:t>
      </w:r>
      <w:r w:rsidR="00353C1E" w:rsidRPr="00065576">
        <w:rPr>
          <w:rFonts w:ascii="Arial" w:hAnsi="Arial" w:cs="Arial"/>
        </w:rPr>
        <w:t xml:space="preserve"> w Bydgoszczy</w:t>
      </w:r>
      <w:r w:rsidR="00CD0FAD" w:rsidRPr="00065576">
        <w:rPr>
          <w:rFonts w:ascii="Arial" w:hAnsi="Arial" w:cs="Arial"/>
        </w:rPr>
        <w:t xml:space="preserve"> -</w:t>
      </w:r>
      <w:r w:rsidR="000A5865" w:rsidRPr="00065576">
        <w:rPr>
          <w:rFonts w:ascii="Arial" w:hAnsi="Arial" w:cs="Arial"/>
        </w:rPr>
        <w:t xml:space="preserve"> sp</w:t>
      </w:r>
      <w:r w:rsidR="008C342C" w:rsidRPr="00065576">
        <w:rPr>
          <w:rFonts w:ascii="Arial" w:hAnsi="Arial" w:cs="Arial"/>
        </w:rPr>
        <w:t>.</w:t>
      </w:r>
      <w:r w:rsidR="00CD0FAD" w:rsidRPr="00065576">
        <w:rPr>
          <w:rFonts w:ascii="Arial" w:hAnsi="Arial" w:cs="Arial"/>
        </w:rPr>
        <w:t xml:space="preserve"> z </w:t>
      </w:r>
      <w:r w:rsidR="00CD0FAD" w:rsidRPr="00065576">
        <w:rPr>
          <w:rFonts w:ascii="Arial" w:hAnsi="Arial" w:cs="Arial"/>
          <w:color w:val="000000"/>
        </w:rPr>
        <w:t>o</w:t>
      </w:r>
      <w:r w:rsidR="00353C1E" w:rsidRPr="00065576">
        <w:rPr>
          <w:rFonts w:ascii="Arial" w:hAnsi="Arial" w:cs="Arial"/>
          <w:color w:val="000000"/>
        </w:rPr>
        <w:t>.o.</w:t>
      </w:r>
      <w:r w:rsidR="00275265" w:rsidRPr="00065576">
        <w:rPr>
          <w:rFonts w:ascii="Arial" w:hAnsi="Arial" w:cs="Arial"/>
          <w:color w:val="000000"/>
        </w:rPr>
        <w:t xml:space="preserve">, </w:t>
      </w:r>
    </w:p>
    <w:p w14:paraId="161FCBEA" w14:textId="528049A6" w:rsidR="00353C1E" w:rsidRPr="00065576" w:rsidRDefault="005334CA" w:rsidP="00D47480">
      <w:pPr>
        <w:pStyle w:val="tekst"/>
        <w:numPr>
          <w:ilvl w:val="2"/>
          <w:numId w:val="6"/>
        </w:numPr>
        <w:tabs>
          <w:tab w:val="clear" w:pos="1440"/>
          <w:tab w:val="num" w:pos="1620"/>
        </w:tabs>
        <w:spacing w:before="0" w:after="0" w:line="360" w:lineRule="auto"/>
        <w:ind w:left="1620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lastRenderedPageBreak/>
        <w:t>O</w:t>
      </w:r>
      <w:r w:rsidR="00353C1E" w:rsidRPr="00065576">
        <w:rPr>
          <w:rFonts w:ascii="Arial" w:hAnsi="Arial" w:cs="Arial"/>
          <w:color w:val="000000"/>
        </w:rPr>
        <w:t>znaczonej</w:t>
      </w:r>
      <w:r w:rsidR="00203276" w:rsidRPr="00065576">
        <w:rPr>
          <w:rFonts w:ascii="Arial" w:hAnsi="Arial" w:cs="Arial"/>
          <w:color w:val="000000"/>
        </w:rPr>
        <w:t>:</w:t>
      </w:r>
      <w:r w:rsidR="00353C1E" w:rsidRPr="00065576">
        <w:rPr>
          <w:rFonts w:ascii="Arial" w:hAnsi="Arial" w:cs="Arial"/>
          <w:color w:val="000000"/>
        </w:rPr>
        <w:t xml:space="preserve"> </w:t>
      </w:r>
      <w:r w:rsidR="00203276" w:rsidRPr="00065576">
        <w:rPr>
          <w:rFonts w:ascii="Arial" w:hAnsi="Arial" w:cs="Arial"/>
          <w:b/>
          <w:color w:val="000000"/>
        </w:rPr>
        <w:t>„OFERTA”,</w:t>
      </w:r>
      <w:r w:rsidR="00203276" w:rsidRPr="00065576">
        <w:rPr>
          <w:rFonts w:ascii="Arial" w:hAnsi="Arial" w:cs="Arial"/>
          <w:color w:val="000000"/>
        </w:rPr>
        <w:t xml:space="preserve"> numerem</w:t>
      </w:r>
      <w:r w:rsidR="007F2F54" w:rsidRPr="00065576">
        <w:rPr>
          <w:rFonts w:ascii="Arial" w:hAnsi="Arial" w:cs="Arial"/>
          <w:color w:val="000000"/>
        </w:rPr>
        <w:t xml:space="preserve"> sprawy</w:t>
      </w:r>
      <w:r w:rsidR="00203276" w:rsidRPr="00065576">
        <w:rPr>
          <w:rFonts w:ascii="Arial" w:hAnsi="Arial" w:cs="Arial"/>
          <w:color w:val="000000"/>
        </w:rPr>
        <w:t xml:space="preserve">: </w:t>
      </w:r>
      <w:r w:rsidR="00203276" w:rsidRPr="00065576">
        <w:rPr>
          <w:rFonts w:ascii="Arial" w:hAnsi="Arial" w:cs="Arial"/>
          <w:b/>
          <w:color w:val="000000"/>
        </w:rPr>
        <w:t>„</w:t>
      </w:r>
      <w:r w:rsidR="00E6768B" w:rsidRPr="00065576">
        <w:rPr>
          <w:rFonts w:ascii="Arial" w:hAnsi="Arial" w:cs="Arial"/>
          <w:b/>
          <w:color w:val="000000"/>
        </w:rPr>
        <w:t>ZR-074/Rb/RZ/2025</w:t>
      </w:r>
      <w:r w:rsidR="00203276" w:rsidRPr="00065576">
        <w:rPr>
          <w:rFonts w:ascii="Arial" w:hAnsi="Arial" w:cs="Arial"/>
          <w:b/>
          <w:color w:val="000000"/>
        </w:rPr>
        <w:t>”</w:t>
      </w:r>
      <w:r w:rsidR="00203276" w:rsidRPr="00065576">
        <w:rPr>
          <w:rFonts w:ascii="Arial" w:hAnsi="Arial" w:cs="Arial"/>
          <w:color w:val="000000"/>
        </w:rPr>
        <w:t xml:space="preserve"> i nazwą zamówienia: </w:t>
      </w:r>
      <w:r w:rsidR="00FD0DF0" w:rsidRPr="00FD0DF0">
        <w:rPr>
          <w:rFonts w:ascii="Arial" w:hAnsi="Arial" w:cs="Arial"/>
          <w:b/>
          <w:bCs/>
          <w:color w:val="000000"/>
        </w:rPr>
        <w:t>„</w:t>
      </w:r>
      <w:r w:rsidR="00E6768B" w:rsidRPr="00065576">
        <w:rPr>
          <w:rFonts w:ascii="Arial" w:hAnsi="Arial" w:cs="Arial"/>
          <w:b/>
          <w:color w:val="000000"/>
        </w:rPr>
        <w:t xml:space="preserve">Wykonanie ogrodzenia panelowego na podmurówce wzdłuż ul. Koronowskiej </w:t>
      </w:r>
      <w:r w:rsidR="00FD0DF0">
        <w:rPr>
          <w:rFonts w:ascii="Arial" w:hAnsi="Arial" w:cs="Arial"/>
          <w:b/>
          <w:color w:val="000000"/>
        </w:rPr>
        <w:t xml:space="preserve">96 </w:t>
      </w:r>
      <w:r w:rsidR="00E6768B" w:rsidRPr="00065576">
        <w:rPr>
          <w:rFonts w:ascii="Arial" w:hAnsi="Arial" w:cs="Arial"/>
          <w:b/>
          <w:color w:val="000000"/>
        </w:rPr>
        <w:t>na Stacji wodociągowej "Czyżkówko"</w:t>
      </w:r>
      <w:r w:rsidR="00FD0DF0">
        <w:rPr>
          <w:rFonts w:ascii="Arial" w:hAnsi="Arial" w:cs="Arial"/>
          <w:b/>
          <w:color w:val="000000"/>
        </w:rPr>
        <w:t xml:space="preserve"> w Bydgoszczy”</w:t>
      </w:r>
      <w:r w:rsidR="0044569A" w:rsidRPr="00065576">
        <w:rPr>
          <w:rFonts w:ascii="Arial" w:hAnsi="Arial" w:cs="Arial"/>
          <w:bCs/>
          <w:color w:val="000000"/>
        </w:rPr>
        <w:t>,</w:t>
      </w:r>
      <w:r w:rsidR="00203276" w:rsidRPr="00065576">
        <w:rPr>
          <w:rFonts w:ascii="Arial" w:hAnsi="Arial" w:cs="Arial"/>
          <w:color w:val="000000"/>
        </w:rPr>
        <w:t xml:space="preserve"> </w:t>
      </w:r>
    </w:p>
    <w:p w14:paraId="5CDE8DAC" w14:textId="77777777" w:rsidR="00353C1E" w:rsidRPr="00065576" w:rsidRDefault="005334CA" w:rsidP="00D47480">
      <w:pPr>
        <w:pStyle w:val="tekst"/>
        <w:numPr>
          <w:ilvl w:val="2"/>
          <w:numId w:val="6"/>
        </w:numPr>
        <w:tabs>
          <w:tab w:val="clear" w:pos="1440"/>
          <w:tab w:val="num" w:pos="1620"/>
        </w:tabs>
        <w:spacing w:before="0" w:after="0" w:line="360" w:lineRule="auto"/>
        <w:ind w:left="1620"/>
        <w:rPr>
          <w:rFonts w:ascii="Arial" w:hAnsi="Arial" w:cs="Arial"/>
        </w:rPr>
      </w:pPr>
      <w:r w:rsidRPr="00065576">
        <w:rPr>
          <w:rFonts w:ascii="Arial" w:hAnsi="Arial" w:cs="Arial"/>
        </w:rPr>
        <w:t>Z</w:t>
      </w:r>
      <w:r w:rsidR="00353C1E" w:rsidRPr="00065576">
        <w:rPr>
          <w:rFonts w:ascii="Arial" w:hAnsi="Arial" w:cs="Arial"/>
        </w:rPr>
        <w:t xml:space="preserve"> nazwą (firmą) i adresem </w:t>
      </w:r>
      <w:r w:rsidR="00260A51" w:rsidRPr="00065576">
        <w:rPr>
          <w:rFonts w:ascii="Arial" w:hAnsi="Arial" w:cs="Arial"/>
        </w:rPr>
        <w:t>W</w:t>
      </w:r>
      <w:r w:rsidR="00353C1E" w:rsidRPr="00065576">
        <w:rPr>
          <w:rFonts w:ascii="Arial" w:hAnsi="Arial" w:cs="Arial"/>
        </w:rPr>
        <w:t>ykonawcy</w:t>
      </w:r>
    </w:p>
    <w:p w14:paraId="60EDEC21" w14:textId="77777777" w:rsidR="0059431F" w:rsidRPr="00065576" w:rsidRDefault="00B1153D" w:rsidP="00D47480">
      <w:pPr>
        <w:numPr>
          <w:ilvl w:val="1"/>
          <w:numId w:val="6"/>
        </w:numPr>
        <w:tabs>
          <w:tab w:val="clear" w:pos="780"/>
          <w:tab w:val="left" w:pos="993"/>
        </w:tabs>
        <w:spacing w:line="360" w:lineRule="auto"/>
        <w:ind w:left="993" w:hanging="633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W</w:t>
      </w:r>
      <w:r w:rsidR="00353C1E" w:rsidRPr="00065576">
        <w:rPr>
          <w:rFonts w:ascii="Arial" w:hAnsi="Arial" w:cs="Arial"/>
        </w:rPr>
        <w:t xml:space="preserve">ykonawca może, przed upływem terminu składania ofert, zmienić lub wycofać ofertę. </w:t>
      </w:r>
    </w:p>
    <w:p w14:paraId="2288965E" w14:textId="27EF38AF" w:rsidR="0059431F" w:rsidRPr="00065576" w:rsidRDefault="0059431F" w:rsidP="00D47480">
      <w:pPr>
        <w:numPr>
          <w:ilvl w:val="1"/>
          <w:numId w:val="6"/>
        </w:numPr>
        <w:tabs>
          <w:tab w:val="clear" w:pos="780"/>
          <w:tab w:val="left" w:pos="993"/>
        </w:tabs>
        <w:spacing w:line="360" w:lineRule="auto"/>
        <w:ind w:left="993" w:hanging="633"/>
        <w:jc w:val="both"/>
        <w:rPr>
          <w:rFonts w:ascii="Arial" w:hAnsi="Arial" w:cs="Arial"/>
        </w:rPr>
      </w:pPr>
      <w:r w:rsidRPr="00065576">
        <w:rPr>
          <w:rFonts w:ascii="Arial" w:hAnsi="Arial" w:cs="Arial"/>
          <w:color w:val="000000"/>
        </w:rPr>
        <w:t xml:space="preserve">W przypadku zmiany lub wycofania oferty – oświadczenie </w:t>
      </w:r>
      <w:r w:rsidR="00A03A73" w:rsidRPr="00065576">
        <w:rPr>
          <w:rFonts w:ascii="Arial" w:hAnsi="Arial" w:cs="Arial"/>
          <w:color w:val="000000"/>
        </w:rPr>
        <w:t>W</w:t>
      </w:r>
      <w:r w:rsidRPr="00065576">
        <w:rPr>
          <w:rFonts w:ascii="Arial" w:hAnsi="Arial" w:cs="Arial"/>
          <w:color w:val="000000"/>
        </w:rPr>
        <w:t xml:space="preserve">ykonawcy </w:t>
      </w:r>
      <w:r w:rsidRPr="00065576">
        <w:rPr>
          <w:rFonts w:ascii="Arial" w:hAnsi="Arial" w:cs="Arial"/>
          <w:color w:val="000000"/>
        </w:rPr>
        <w:br/>
        <w:t>o wprowadzonych zmianach lub wycofaniu oferty należy złożyć w kopercie:</w:t>
      </w:r>
    </w:p>
    <w:p w14:paraId="6CFD4899" w14:textId="77777777" w:rsidR="0059431F" w:rsidRPr="00065576" w:rsidRDefault="0059431F" w:rsidP="00D47480">
      <w:pPr>
        <w:numPr>
          <w:ilvl w:val="2"/>
          <w:numId w:val="6"/>
        </w:numPr>
        <w:tabs>
          <w:tab w:val="clear" w:pos="1440"/>
          <w:tab w:val="num" w:pos="1560"/>
          <w:tab w:val="left" w:pos="1843"/>
        </w:tabs>
        <w:spacing w:line="360" w:lineRule="auto"/>
        <w:ind w:left="1560" w:hanging="567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Opisanej jak w pkt 10.8 SIWZ;</w:t>
      </w:r>
    </w:p>
    <w:p w14:paraId="4BD6F51D" w14:textId="77777777" w:rsidR="0059431F" w:rsidRPr="00065576" w:rsidRDefault="0059431F" w:rsidP="00D47480">
      <w:pPr>
        <w:numPr>
          <w:ilvl w:val="2"/>
          <w:numId w:val="6"/>
        </w:numPr>
        <w:tabs>
          <w:tab w:val="clear" w:pos="1440"/>
          <w:tab w:val="num" w:pos="1560"/>
          <w:tab w:val="left" w:pos="1843"/>
        </w:tabs>
        <w:spacing w:line="360" w:lineRule="auto"/>
        <w:ind w:left="1560" w:hanging="567"/>
        <w:jc w:val="both"/>
        <w:rPr>
          <w:rFonts w:ascii="Arial" w:hAnsi="Arial" w:cs="Arial"/>
        </w:rPr>
      </w:pPr>
      <w:r w:rsidRPr="00065576">
        <w:rPr>
          <w:rFonts w:ascii="Arial" w:hAnsi="Arial" w:cs="Arial"/>
          <w:color w:val="000000"/>
        </w:rPr>
        <w:t xml:space="preserve">Dodatkowo oznaczonej </w:t>
      </w:r>
      <w:r w:rsidRPr="00065576">
        <w:rPr>
          <w:rFonts w:ascii="Arial" w:hAnsi="Arial" w:cs="Arial"/>
        </w:rPr>
        <w:t>wyrazem „ZMIANA” lub „WYCOFANIE”;</w:t>
      </w:r>
    </w:p>
    <w:p w14:paraId="10864A28" w14:textId="6200C92A" w:rsidR="0059431F" w:rsidRPr="00065576" w:rsidRDefault="0059431F" w:rsidP="00D47480">
      <w:pPr>
        <w:numPr>
          <w:ilvl w:val="2"/>
          <w:numId w:val="6"/>
        </w:numPr>
        <w:tabs>
          <w:tab w:val="clear" w:pos="1440"/>
          <w:tab w:val="num" w:pos="1560"/>
          <w:tab w:val="left" w:pos="1843"/>
        </w:tabs>
        <w:spacing w:line="360" w:lineRule="auto"/>
        <w:ind w:left="1560" w:hanging="567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W miejscu i terminie, o którym mowa w</w:t>
      </w:r>
      <w:r w:rsidR="00DD79F9" w:rsidRPr="00065576">
        <w:rPr>
          <w:rFonts w:ascii="Arial" w:hAnsi="Arial" w:cs="Arial"/>
        </w:rPr>
        <w:t xml:space="preserve"> pkt</w:t>
      </w:r>
      <w:r w:rsidRPr="00065576">
        <w:rPr>
          <w:rFonts w:ascii="Arial" w:hAnsi="Arial" w:cs="Arial"/>
        </w:rPr>
        <w:t xml:space="preserve"> 11.1 SIWZ</w:t>
      </w:r>
    </w:p>
    <w:p w14:paraId="0AD7943C" w14:textId="77777777" w:rsidR="003F7C8C" w:rsidRPr="00065576" w:rsidRDefault="003F7C8C" w:rsidP="00D47480">
      <w:pPr>
        <w:numPr>
          <w:ilvl w:val="1"/>
          <w:numId w:val="6"/>
        </w:numPr>
        <w:tabs>
          <w:tab w:val="clear" w:pos="780"/>
          <w:tab w:val="left" w:pos="993"/>
        </w:tabs>
        <w:spacing w:line="360" w:lineRule="auto"/>
        <w:ind w:left="993" w:hanging="709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Zamawiający niezwłocznie zawiadomi Wykonawcę o złożeniu oferty po upływie terminu składania ofert.</w:t>
      </w:r>
    </w:p>
    <w:p w14:paraId="0B5E8204" w14:textId="77777777" w:rsidR="00642C6B" w:rsidRPr="00065576" w:rsidRDefault="003F7C8C" w:rsidP="00D47480">
      <w:pPr>
        <w:numPr>
          <w:ilvl w:val="1"/>
          <w:numId w:val="6"/>
        </w:numPr>
        <w:tabs>
          <w:tab w:val="clear" w:pos="780"/>
          <w:tab w:val="left" w:pos="993"/>
        </w:tabs>
        <w:spacing w:after="120" w:line="360" w:lineRule="auto"/>
        <w:ind w:left="993" w:hanging="709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Ofertę złożoną po terminie Zamawiający zwróci bez otwierania po upływie terminu przewidzianego na wniesienie protestu.</w:t>
      </w:r>
    </w:p>
    <w:p w14:paraId="43AE7A1E" w14:textId="77777777" w:rsidR="0071566F" w:rsidRPr="00065576" w:rsidRDefault="00642C6B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color w:val="000000"/>
          <w:szCs w:val="24"/>
          <w:u w:val="none"/>
        </w:rPr>
      </w:pPr>
      <w:r w:rsidRPr="00065576">
        <w:rPr>
          <w:rStyle w:val="NagowekSIWZ"/>
          <w:b/>
          <w:bCs w:val="0"/>
          <w:color w:val="000000"/>
          <w:szCs w:val="24"/>
          <w:u w:val="none"/>
        </w:rPr>
        <w:t>Miejsce oraz termin składania i otwarcia ofert</w:t>
      </w:r>
    </w:p>
    <w:p w14:paraId="178FA040" w14:textId="048AC9E3" w:rsidR="003D0C6C" w:rsidRPr="00065576" w:rsidRDefault="003D0C6C" w:rsidP="00D47480">
      <w:pPr>
        <w:numPr>
          <w:ilvl w:val="1"/>
          <w:numId w:val="7"/>
        </w:numPr>
        <w:tabs>
          <w:tab w:val="left" w:pos="9214"/>
        </w:tabs>
        <w:spacing w:line="360" w:lineRule="auto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</w:rPr>
        <w:t xml:space="preserve">Ofertę należy złożyć </w:t>
      </w:r>
      <w:r w:rsidR="005B745E" w:rsidRPr="00065576">
        <w:rPr>
          <w:rFonts w:ascii="Arial" w:hAnsi="Arial" w:cs="Arial"/>
        </w:rPr>
        <w:t xml:space="preserve">w terminie do: </w:t>
      </w:r>
      <w:r w:rsidR="00775C30">
        <w:rPr>
          <w:rFonts w:ascii="Arial" w:hAnsi="Arial" w:cs="Arial"/>
          <w:b/>
          <w:color w:val="000000"/>
        </w:rPr>
        <w:t>08</w:t>
      </w:r>
      <w:r w:rsidR="00045098" w:rsidRPr="00065576">
        <w:rPr>
          <w:rFonts w:ascii="Arial" w:hAnsi="Arial" w:cs="Arial"/>
          <w:b/>
          <w:color w:val="000000"/>
        </w:rPr>
        <w:t>.</w:t>
      </w:r>
      <w:r w:rsidR="00775C30">
        <w:rPr>
          <w:rFonts w:ascii="Arial" w:hAnsi="Arial" w:cs="Arial"/>
          <w:b/>
          <w:color w:val="000000"/>
        </w:rPr>
        <w:t>01</w:t>
      </w:r>
      <w:r w:rsidR="00045098" w:rsidRPr="00065576">
        <w:rPr>
          <w:rFonts w:ascii="Arial" w:hAnsi="Arial" w:cs="Arial"/>
          <w:b/>
          <w:color w:val="000000"/>
        </w:rPr>
        <w:t>.</w:t>
      </w:r>
      <w:r w:rsidR="005B745E" w:rsidRPr="00065576">
        <w:rPr>
          <w:rFonts w:ascii="Arial" w:hAnsi="Arial" w:cs="Arial"/>
          <w:b/>
          <w:color w:val="000000"/>
        </w:rPr>
        <w:t>20</w:t>
      </w:r>
      <w:r w:rsidR="006D241F" w:rsidRPr="00065576">
        <w:rPr>
          <w:rFonts w:ascii="Arial" w:hAnsi="Arial" w:cs="Arial"/>
          <w:b/>
          <w:color w:val="000000"/>
        </w:rPr>
        <w:t>2</w:t>
      </w:r>
      <w:r w:rsidR="00775C30">
        <w:rPr>
          <w:rFonts w:ascii="Arial" w:hAnsi="Arial" w:cs="Arial"/>
          <w:b/>
          <w:color w:val="000000"/>
        </w:rPr>
        <w:t>6</w:t>
      </w:r>
      <w:r w:rsidR="0020495C" w:rsidRPr="00065576">
        <w:rPr>
          <w:rFonts w:ascii="Arial" w:hAnsi="Arial" w:cs="Arial"/>
          <w:b/>
          <w:color w:val="000000"/>
        </w:rPr>
        <w:t xml:space="preserve"> r.</w:t>
      </w:r>
      <w:r w:rsidR="005B745E" w:rsidRPr="00065576">
        <w:rPr>
          <w:rFonts w:ascii="Arial" w:hAnsi="Arial" w:cs="Arial"/>
          <w:b/>
          <w:color w:val="000000"/>
        </w:rPr>
        <w:t xml:space="preserve"> godz. </w:t>
      </w:r>
      <w:r w:rsidR="00E6768B" w:rsidRPr="00065576">
        <w:rPr>
          <w:rFonts w:ascii="Arial" w:hAnsi="Arial" w:cs="Arial"/>
          <w:b/>
          <w:color w:val="000000"/>
        </w:rPr>
        <w:t>12</w:t>
      </w:r>
      <w:r w:rsidR="0044569A" w:rsidRPr="00065576">
        <w:rPr>
          <w:rFonts w:ascii="Arial" w:hAnsi="Arial" w:cs="Arial"/>
          <w:b/>
          <w:color w:val="000000"/>
        </w:rPr>
        <w:t>:00</w:t>
      </w:r>
      <w:r w:rsidR="005B745E" w:rsidRPr="00065576">
        <w:rPr>
          <w:rFonts w:ascii="Arial" w:hAnsi="Arial" w:cs="Arial"/>
          <w:color w:val="000000"/>
        </w:rPr>
        <w:t>, w</w:t>
      </w:r>
      <w:r w:rsidRPr="00065576">
        <w:rPr>
          <w:rFonts w:ascii="Arial" w:hAnsi="Arial" w:cs="Arial"/>
          <w:color w:val="000000"/>
        </w:rPr>
        <w:t xml:space="preserve"> siedzibie Zamawiającego, </w:t>
      </w:r>
      <w:r w:rsidRPr="00065576">
        <w:rPr>
          <w:rFonts w:ascii="Arial" w:hAnsi="Arial" w:cs="Arial"/>
          <w:b/>
          <w:color w:val="000000"/>
        </w:rPr>
        <w:t>w Bydgoszczy przy ul. Toruńskiej 103</w:t>
      </w:r>
      <w:r w:rsidR="00BD6E9E" w:rsidRPr="00065576">
        <w:rPr>
          <w:rFonts w:ascii="Arial" w:hAnsi="Arial" w:cs="Arial"/>
          <w:b/>
          <w:color w:val="000000"/>
        </w:rPr>
        <w:t>, w Biurze Obsługi Klienta</w:t>
      </w:r>
      <w:r w:rsidR="005B745E" w:rsidRPr="00065576">
        <w:rPr>
          <w:rFonts w:ascii="Arial" w:hAnsi="Arial" w:cs="Arial"/>
          <w:bCs/>
          <w:color w:val="000000"/>
        </w:rPr>
        <w:t>.</w:t>
      </w:r>
    </w:p>
    <w:p w14:paraId="7C03786F" w14:textId="613708C8" w:rsidR="003D0C6C" w:rsidRPr="00065576" w:rsidRDefault="003D0C6C" w:rsidP="00D47480">
      <w:pPr>
        <w:numPr>
          <w:ilvl w:val="1"/>
          <w:numId w:val="7"/>
        </w:numPr>
        <w:tabs>
          <w:tab w:val="left" w:pos="9214"/>
        </w:tabs>
        <w:spacing w:line="360" w:lineRule="auto"/>
        <w:jc w:val="both"/>
        <w:rPr>
          <w:rFonts w:ascii="Arial" w:hAnsi="Arial" w:cs="Arial"/>
        </w:rPr>
      </w:pPr>
      <w:r w:rsidRPr="00065576">
        <w:rPr>
          <w:rFonts w:ascii="Arial" w:hAnsi="Arial" w:cs="Arial"/>
          <w:color w:val="000000"/>
        </w:rPr>
        <w:t>Otwarcie ofert nastąpi</w:t>
      </w:r>
      <w:r w:rsidR="005B745E" w:rsidRPr="00065576">
        <w:rPr>
          <w:rFonts w:ascii="Arial" w:hAnsi="Arial" w:cs="Arial"/>
          <w:color w:val="000000"/>
        </w:rPr>
        <w:t xml:space="preserve"> </w:t>
      </w:r>
      <w:r w:rsidR="00775C30">
        <w:rPr>
          <w:rFonts w:ascii="Arial" w:hAnsi="Arial" w:cs="Arial"/>
          <w:b/>
          <w:color w:val="000000"/>
        </w:rPr>
        <w:t>08</w:t>
      </w:r>
      <w:r w:rsidR="00045098" w:rsidRPr="00065576">
        <w:rPr>
          <w:rFonts w:ascii="Arial" w:hAnsi="Arial" w:cs="Arial"/>
          <w:b/>
          <w:color w:val="000000"/>
        </w:rPr>
        <w:t>.</w:t>
      </w:r>
      <w:r w:rsidR="00775C30">
        <w:rPr>
          <w:rFonts w:ascii="Arial" w:hAnsi="Arial" w:cs="Arial"/>
          <w:b/>
          <w:color w:val="000000"/>
        </w:rPr>
        <w:t>01</w:t>
      </w:r>
      <w:r w:rsidR="00045098" w:rsidRPr="00065576">
        <w:rPr>
          <w:rFonts w:ascii="Arial" w:hAnsi="Arial" w:cs="Arial"/>
          <w:b/>
          <w:color w:val="000000"/>
        </w:rPr>
        <w:t>.</w:t>
      </w:r>
      <w:r w:rsidR="005B745E" w:rsidRPr="00065576">
        <w:rPr>
          <w:rFonts w:ascii="Arial" w:hAnsi="Arial" w:cs="Arial"/>
          <w:b/>
          <w:color w:val="000000"/>
        </w:rPr>
        <w:t>20</w:t>
      </w:r>
      <w:r w:rsidR="006D241F" w:rsidRPr="00065576">
        <w:rPr>
          <w:rFonts w:ascii="Arial" w:hAnsi="Arial" w:cs="Arial"/>
          <w:b/>
          <w:color w:val="000000"/>
        </w:rPr>
        <w:t>2</w:t>
      </w:r>
      <w:r w:rsidR="00775C30">
        <w:rPr>
          <w:rFonts w:ascii="Arial" w:hAnsi="Arial" w:cs="Arial"/>
          <w:b/>
          <w:color w:val="000000"/>
        </w:rPr>
        <w:t>6</w:t>
      </w:r>
      <w:r w:rsidR="0020495C" w:rsidRPr="00065576">
        <w:rPr>
          <w:rFonts w:ascii="Arial" w:hAnsi="Arial" w:cs="Arial"/>
          <w:b/>
          <w:color w:val="000000"/>
        </w:rPr>
        <w:t xml:space="preserve"> r.</w:t>
      </w:r>
      <w:r w:rsidR="005B745E" w:rsidRPr="00065576">
        <w:rPr>
          <w:rFonts w:ascii="Arial" w:hAnsi="Arial" w:cs="Arial"/>
          <w:b/>
          <w:color w:val="000000"/>
        </w:rPr>
        <w:t xml:space="preserve"> o godz. </w:t>
      </w:r>
      <w:r w:rsidR="00E6768B" w:rsidRPr="00065576">
        <w:rPr>
          <w:rFonts w:ascii="Arial" w:hAnsi="Arial" w:cs="Arial"/>
          <w:b/>
          <w:color w:val="000000"/>
        </w:rPr>
        <w:t>12</w:t>
      </w:r>
      <w:r w:rsidR="0044569A" w:rsidRPr="00065576">
        <w:rPr>
          <w:rFonts w:ascii="Arial" w:hAnsi="Arial" w:cs="Arial"/>
          <w:b/>
          <w:color w:val="000000"/>
        </w:rPr>
        <w:t>:</w:t>
      </w:r>
      <w:r w:rsidR="00775C30">
        <w:rPr>
          <w:rFonts w:ascii="Arial" w:hAnsi="Arial" w:cs="Arial"/>
          <w:b/>
          <w:color w:val="000000"/>
        </w:rPr>
        <w:t>15</w:t>
      </w:r>
      <w:r w:rsidR="005B745E" w:rsidRPr="00065576">
        <w:rPr>
          <w:rFonts w:ascii="Arial" w:hAnsi="Arial" w:cs="Arial"/>
          <w:color w:val="000000"/>
        </w:rPr>
        <w:t xml:space="preserve">, </w:t>
      </w:r>
      <w:r w:rsidRPr="00065576">
        <w:rPr>
          <w:rFonts w:ascii="Arial" w:hAnsi="Arial" w:cs="Arial"/>
          <w:color w:val="000000"/>
        </w:rPr>
        <w:t xml:space="preserve">w siedzibie Zamawiającego w </w:t>
      </w:r>
      <w:r w:rsidRPr="00065576">
        <w:rPr>
          <w:rFonts w:ascii="Arial" w:hAnsi="Arial" w:cs="Arial"/>
          <w:b/>
          <w:color w:val="000000"/>
        </w:rPr>
        <w:t>Bydgoszczy przy ul. Toruńskiej 103</w:t>
      </w:r>
      <w:r w:rsidR="00BD6E9E" w:rsidRPr="00065576">
        <w:rPr>
          <w:rFonts w:ascii="Arial" w:hAnsi="Arial" w:cs="Arial"/>
          <w:b/>
          <w:color w:val="000000"/>
        </w:rPr>
        <w:t>, w Biurze Obsługi Klienta</w:t>
      </w:r>
      <w:r w:rsidR="005B745E" w:rsidRPr="00065576">
        <w:rPr>
          <w:rFonts w:ascii="Arial" w:hAnsi="Arial" w:cs="Arial"/>
          <w:bCs/>
        </w:rPr>
        <w:t>.</w:t>
      </w:r>
    </w:p>
    <w:p w14:paraId="2C303B94" w14:textId="77777777" w:rsidR="00634599" w:rsidRPr="00065576" w:rsidRDefault="00634599" w:rsidP="00D47480">
      <w:pPr>
        <w:numPr>
          <w:ilvl w:val="1"/>
          <w:numId w:val="7"/>
        </w:numPr>
        <w:tabs>
          <w:tab w:val="left" w:pos="9214"/>
        </w:tabs>
        <w:spacing w:line="360" w:lineRule="auto"/>
        <w:jc w:val="both"/>
        <w:rPr>
          <w:rFonts w:ascii="Arial" w:hAnsi="Arial"/>
        </w:rPr>
      </w:pPr>
      <w:r w:rsidRPr="00065576">
        <w:rPr>
          <w:rFonts w:ascii="Arial" w:hAnsi="Arial"/>
        </w:rPr>
        <w:t>Koperty oznakowane dopiskiem „ZMIANA” zostaną otwarte przed otwarciem kopert zawierających oferty, których te zmiany dotyczą.</w:t>
      </w:r>
    </w:p>
    <w:p w14:paraId="516A5CFA" w14:textId="77777777" w:rsidR="00194C8E" w:rsidRPr="00065576" w:rsidRDefault="00334662" w:rsidP="00D47480">
      <w:pPr>
        <w:numPr>
          <w:ilvl w:val="1"/>
          <w:numId w:val="7"/>
        </w:numPr>
        <w:tabs>
          <w:tab w:val="num" w:pos="900"/>
          <w:tab w:val="left" w:pos="9214"/>
        </w:tabs>
        <w:spacing w:line="360" w:lineRule="auto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</w:rPr>
        <w:t xml:space="preserve">W </w:t>
      </w:r>
      <w:r w:rsidR="00194C8E" w:rsidRPr="00065576">
        <w:rPr>
          <w:rFonts w:ascii="Arial" w:hAnsi="Arial"/>
          <w:color w:val="000000"/>
        </w:rPr>
        <w:t xml:space="preserve">trakcie </w:t>
      </w:r>
      <w:r w:rsidRPr="00065576">
        <w:rPr>
          <w:rFonts w:ascii="Arial" w:hAnsi="Arial"/>
        </w:rPr>
        <w:t>otwarcia ofert</w:t>
      </w:r>
      <w:r w:rsidRPr="00065576">
        <w:rPr>
          <w:rFonts w:ascii="Arial" w:hAnsi="Arial"/>
          <w:color w:val="000000"/>
        </w:rPr>
        <w:t xml:space="preserve"> </w:t>
      </w:r>
      <w:r w:rsidR="00194C8E" w:rsidRPr="00065576">
        <w:rPr>
          <w:rFonts w:ascii="Arial" w:hAnsi="Arial"/>
          <w:color w:val="000000"/>
        </w:rPr>
        <w:t xml:space="preserve">Zamawiający każdorazowo </w:t>
      </w:r>
      <w:r w:rsidRPr="00065576">
        <w:rPr>
          <w:rFonts w:ascii="Arial" w:hAnsi="Arial"/>
          <w:color w:val="000000"/>
        </w:rPr>
        <w:t>poda</w:t>
      </w:r>
      <w:r w:rsidR="00194C8E" w:rsidRPr="00065576">
        <w:rPr>
          <w:rFonts w:ascii="Arial" w:hAnsi="Arial"/>
          <w:color w:val="000000"/>
        </w:rPr>
        <w:t>:</w:t>
      </w:r>
    </w:p>
    <w:p w14:paraId="2884A500" w14:textId="7FABB82B" w:rsidR="0043739B" w:rsidRPr="00065576" w:rsidRDefault="0043739B" w:rsidP="00D47480">
      <w:pPr>
        <w:numPr>
          <w:ilvl w:val="2"/>
          <w:numId w:val="7"/>
        </w:numPr>
        <w:tabs>
          <w:tab w:val="left" w:pos="1620"/>
        </w:tabs>
        <w:spacing w:line="360" w:lineRule="auto"/>
        <w:ind w:hanging="42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stan i ilość kopert (paczek) zawierających otwieraną ofertę</w:t>
      </w:r>
    </w:p>
    <w:p w14:paraId="787DD635" w14:textId="2F068763" w:rsidR="00194C8E" w:rsidRPr="00065576" w:rsidRDefault="00334662" w:rsidP="00D47480">
      <w:pPr>
        <w:numPr>
          <w:ilvl w:val="2"/>
          <w:numId w:val="7"/>
        </w:numPr>
        <w:tabs>
          <w:tab w:val="left" w:pos="1620"/>
        </w:tabs>
        <w:spacing w:line="360" w:lineRule="auto"/>
        <w:ind w:hanging="42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n</w:t>
      </w:r>
      <w:r w:rsidR="00194C8E" w:rsidRPr="00065576">
        <w:rPr>
          <w:rFonts w:ascii="Arial" w:hAnsi="Arial"/>
          <w:color w:val="000000"/>
        </w:rPr>
        <w:t>azwę i adres Wykonawcy, którego oferta jest otwierana</w:t>
      </w:r>
      <w:r w:rsidRPr="00065576">
        <w:rPr>
          <w:rFonts w:ascii="Arial" w:hAnsi="Arial"/>
          <w:color w:val="000000"/>
        </w:rPr>
        <w:t>,</w:t>
      </w:r>
    </w:p>
    <w:p w14:paraId="0E8FA4F8" w14:textId="77777777" w:rsidR="00334662" w:rsidRPr="00065576" w:rsidRDefault="00194C8E" w:rsidP="00D47480">
      <w:pPr>
        <w:numPr>
          <w:ilvl w:val="2"/>
          <w:numId w:val="7"/>
        </w:numPr>
        <w:tabs>
          <w:tab w:val="left" w:pos="1620"/>
        </w:tabs>
        <w:spacing w:line="360" w:lineRule="auto"/>
        <w:ind w:hanging="42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informacje dotyczące ceny</w:t>
      </w:r>
      <w:r w:rsidR="00334662" w:rsidRPr="00065576">
        <w:rPr>
          <w:rFonts w:ascii="Arial" w:hAnsi="Arial"/>
          <w:color w:val="000000"/>
        </w:rPr>
        <w:t>,</w:t>
      </w:r>
    </w:p>
    <w:p w14:paraId="37B87F5B" w14:textId="1776DD6A" w:rsidR="00AB6950" w:rsidRPr="00065576" w:rsidRDefault="007A5999" w:rsidP="00D47480">
      <w:pPr>
        <w:numPr>
          <w:ilvl w:val="1"/>
          <w:numId w:val="7"/>
        </w:numPr>
        <w:tabs>
          <w:tab w:val="left" w:pos="9214"/>
        </w:tabs>
        <w:spacing w:after="120" w:line="360" w:lineRule="auto"/>
        <w:ind w:hanging="539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I</w:t>
      </w:r>
      <w:r w:rsidR="00334662" w:rsidRPr="00065576">
        <w:rPr>
          <w:rFonts w:ascii="Arial" w:hAnsi="Arial"/>
          <w:color w:val="000000"/>
        </w:rPr>
        <w:t xml:space="preserve">nformacje, o których mowa w pkt </w:t>
      </w:r>
      <w:r w:rsidR="0043739B" w:rsidRPr="00065576">
        <w:rPr>
          <w:rFonts w:ascii="Arial" w:hAnsi="Arial"/>
          <w:color w:val="000000"/>
        </w:rPr>
        <w:t>11.4.2-11.4.3</w:t>
      </w:r>
      <w:r w:rsidR="005437E2" w:rsidRPr="00065576">
        <w:rPr>
          <w:rFonts w:ascii="Arial" w:hAnsi="Arial"/>
          <w:color w:val="000000"/>
        </w:rPr>
        <w:t xml:space="preserve"> </w:t>
      </w:r>
      <w:r w:rsidR="00803610" w:rsidRPr="00065576">
        <w:rPr>
          <w:rFonts w:ascii="Arial" w:eastAsia="EUAlbertina-Regular-Identity-H" w:hAnsi="Arial" w:cs="Arial"/>
          <w:color w:val="000000"/>
        </w:rPr>
        <w:t>SIWZ</w:t>
      </w:r>
      <w:r w:rsidRPr="00065576">
        <w:rPr>
          <w:rFonts w:ascii="Arial" w:hAnsi="Arial"/>
          <w:color w:val="000000"/>
        </w:rPr>
        <w:t xml:space="preserve"> </w:t>
      </w:r>
      <w:r w:rsidR="00C223FB" w:rsidRPr="00065576">
        <w:rPr>
          <w:rFonts w:ascii="Arial" w:hAnsi="Arial"/>
          <w:color w:val="000000"/>
        </w:rPr>
        <w:t>Zamawiający zamieści po otwarciu ofert na stronie internetowej, na której została zamieszczona SIWZ</w:t>
      </w:r>
      <w:r w:rsidRPr="00065576">
        <w:rPr>
          <w:rFonts w:ascii="Arial" w:hAnsi="Arial"/>
          <w:color w:val="000000"/>
        </w:rPr>
        <w:t>.</w:t>
      </w:r>
    </w:p>
    <w:p w14:paraId="3BFAA7EA" w14:textId="77777777" w:rsidR="0071566F" w:rsidRPr="00065576" w:rsidRDefault="00642C6B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color w:val="000000"/>
          <w:szCs w:val="24"/>
          <w:u w:val="none"/>
        </w:rPr>
      </w:pPr>
      <w:r w:rsidRPr="00065576">
        <w:rPr>
          <w:rStyle w:val="NagowekSIWZ"/>
          <w:b/>
          <w:bCs w:val="0"/>
          <w:color w:val="000000"/>
          <w:szCs w:val="24"/>
          <w:u w:val="none"/>
        </w:rPr>
        <w:t>Opis sposobu obliczenia ceny</w:t>
      </w:r>
    </w:p>
    <w:p w14:paraId="1A089E64" w14:textId="753D640C" w:rsidR="00AB6950" w:rsidRPr="00065576" w:rsidRDefault="00AB6950" w:rsidP="00D47480">
      <w:pPr>
        <w:numPr>
          <w:ilvl w:val="1"/>
          <w:numId w:val="8"/>
        </w:numPr>
        <w:tabs>
          <w:tab w:val="clear" w:pos="607"/>
          <w:tab w:val="left" w:pos="900"/>
          <w:tab w:val="num" w:pos="993"/>
        </w:tabs>
        <w:spacing w:line="360" w:lineRule="auto"/>
        <w:ind w:hanging="243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Podana w ofercie cena musi być wyrażona w </w:t>
      </w:r>
      <w:r w:rsidR="008F7F01" w:rsidRPr="00065576">
        <w:rPr>
          <w:rFonts w:ascii="Arial" w:hAnsi="Arial" w:cs="Arial"/>
          <w:b/>
          <w:color w:val="000000"/>
        </w:rPr>
        <w:t>polskich złotych</w:t>
      </w:r>
      <w:r w:rsidRPr="00065576">
        <w:rPr>
          <w:rFonts w:ascii="Arial" w:hAnsi="Arial" w:cs="Arial"/>
          <w:b/>
          <w:color w:val="000000"/>
        </w:rPr>
        <w:t>.</w:t>
      </w:r>
    </w:p>
    <w:p w14:paraId="57B128C2" w14:textId="4F34055D" w:rsidR="00AB6950" w:rsidRPr="00065576" w:rsidRDefault="00AB6950" w:rsidP="00D47480">
      <w:pPr>
        <w:numPr>
          <w:ilvl w:val="1"/>
          <w:numId w:val="8"/>
        </w:numPr>
        <w:tabs>
          <w:tab w:val="num" w:pos="900"/>
        </w:tabs>
        <w:spacing w:line="360" w:lineRule="auto"/>
        <w:ind w:left="900" w:hanging="54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Cena musi uwzględniać wszystkie wymagania SIWZ oraz obejmować wszelkie koszty, jakie poniesie Wykonawca z tytułu należyte</w:t>
      </w:r>
      <w:r w:rsidR="00F820D3" w:rsidRPr="00065576">
        <w:rPr>
          <w:rFonts w:ascii="Arial" w:hAnsi="Arial" w:cs="Arial"/>
        </w:rPr>
        <w:t>go</w:t>
      </w:r>
      <w:r w:rsidR="006C3932" w:rsidRPr="00065576">
        <w:rPr>
          <w:rFonts w:ascii="Arial" w:hAnsi="Arial" w:cs="Arial"/>
        </w:rPr>
        <w:t xml:space="preserve"> </w:t>
      </w:r>
      <w:r w:rsidR="00F820D3" w:rsidRPr="00065576">
        <w:rPr>
          <w:rFonts w:ascii="Arial" w:hAnsi="Arial" w:cs="Arial"/>
        </w:rPr>
        <w:t>wykonania</w:t>
      </w:r>
      <w:r w:rsidRPr="00065576">
        <w:rPr>
          <w:rFonts w:ascii="Arial" w:hAnsi="Arial" w:cs="Arial"/>
        </w:rPr>
        <w:t xml:space="preserve"> przedmiotu zamówienia.</w:t>
      </w:r>
    </w:p>
    <w:p w14:paraId="427590CA" w14:textId="77777777" w:rsidR="00AB6950" w:rsidRPr="00065576" w:rsidRDefault="00AB6950" w:rsidP="00D47480">
      <w:pPr>
        <w:numPr>
          <w:ilvl w:val="1"/>
          <w:numId w:val="8"/>
        </w:numPr>
        <w:tabs>
          <w:tab w:val="num" w:pos="900"/>
        </w:tabs>
        <w:spacing w:line="360" w:lineRule="auto"/>
        <w:ind w:left="900" w:hanging="54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lastRenderedPageBreak/>
        <w:t>Ceną oferty jest kwota wymieniona w Formularzu Oferty i obliczona w sposób uwzględniający:</w:t>
      </w:r>
    </w:p>
    <w:p w14:paraId="334067F4" w14:textId="77777777" w:rsidR="00AB6950" w:rsidRPr="00065576" w:rsidRDefault="00AB6950" w:rsidP="00D47480">
      <w:pPr>
        <w:numPr>
          <w:ilvl w:val="2"/>
          <w:numId w:val="8"/>
        </w:numPr>
        <w:spacing w:line="360" w:lineRule="auto"/>
        <w:ind w:left="162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Układ podany w Wykazie cen z uwzględnieniem, że suma cen </w:t>
      </w:r>
      <w:r w:rsidRPr="00065576">
        <w:rPr>
          <w:rFonts w:ascii="Arial" w:hAnsi="Arial" w:cs="Arial"/>
          <w:bCs/>
          <w:color w:val="000000"/>
        </w:rPr>
        <w:t>z</w:t>
      </w:r>
      <w:r w:rsidRPr="00065576">
        <w:rPr>
          <w:rFonts w:ascii="Arial" w:hAnsi="Arial" w:cs="Arial"/>
          <w:color w:val="000000"/>
        </w:rPr>
        <w:t xml:space="preserve"> Wykazu cen powinna odpowiadać cenie przedstawionej w Formularzu Oferty</w:t>
      </w:r>
      <w:r w:rsidRPr="00065576">
        <w:rPr>
          <w:rFonts w:ascii="Arial" w:hAnsi="Arial" w:cs="Arial"/>
          <w:bCs/>
          <w:color w:val="000000"/>
        </w:rPr>
        <w:t>.</w:t>
      </w:r>
    </w:p>
    <w:p w14:paraId="48E0DBEC" w14:textId="77777777" w:rsidR="00AB6950" w:rsidRPr="00065576" w:rsidRDefault="00AB6950" w:rsidP="00D47480">
      <w:pPr>
        <w:numPr>
          <w:ilvl w:val="2"/>
          <w:numId w:val="8"/>
        </w:numPr>
        <w:spacing w:line="360" w:lineRule="auto"/>
        <w:ind w:left="162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Obliczenie wartości poszczególnych pozycji Wykazu cen</w:t>
      </w:r>
      <w:r w:rsidRPr="00065576">
        <w:rPr>
          <w:rFonts w:ascii="Arial" w:hAnsi="Arial" w:cs="Arial"/>
          <w:b/>
          <w:color w:val="000000"/>
        </w:rPr>
        <w:t xml:space="preserve"> </w:t>
      </w:r>
      <w:r w:rsidRPr="00065576">
        <w:rPr>
          <w:rFonts w:ascii="Arial" w:hAnsi="Arial" w:cs="Arial"/>
          <w:color w:val="000000"/>
        </w:rPr>
        <w:t xml:space="preserve">i </w:t>
      </w:r>
      <w:r w:rsidR="00C30B0A" w:rsidRPr="00065576">
        <w:rPr>
          <w:rFonts w:ascii="Arial" w:hAnsi="Arial" w:cs="Arial"/>
          <w:color w:val="000000"/>
        </w:rPr>
        <w:t>cen</w:t>
      </w:r>
      <w:r w:rsidR="00545B15" w:rsidRPr="00065576">
        <w:rPr>
          <w:rFonts w:ascii="Arial" w:hAnsi="Arial" w:cs="Arial"/>
          <w:color w:val="000000"/>
        </w:rPr>
        <w:t>y</w:t>
      </w:r>
      <w:r w:rsidR="00C30B0A" w:rsidRPr="00065576">
        <w:rPr>
          <w:rFonts w:ascii="Arial" w:hAnsi="Arial" w:cs="Arial"/>
          <w:color w:val="000000"/>
        </w:rPr>
        <w:t xml:space="preserve"> przedstawionej w Formularzu Oferty</w:t>
      </w:r>
      <w:r w:rsidRPr="00065576">
        <w:rPr>
          <w:rFonts w:ascii="Arial" w:hAnsi="Arial" w:cs="Arial"/>
          <w:color w:val="000000"/>
        </w:rPr>
        <w:t>, dokonane z dokładnością do dwóch miejsc po przecinku.</w:t>
      </w:r>
    </w:p>
    <w:p w14:paraId="7561D63B" w14:textId="77777777" w:rsidR="00AB6950" w:rsidRPr="00065576" w:rsidRDefault="00AB6950" w:rsidP="00D47480">
      <w:pPr>
        <w:pStyle w:val="Tekstpodstawowy2"/>
        <w:numPr>
          <w:ilvl w:val="2"/>
          <w:numId w:val="8"/>
        </w:numPr>
        <w:spacing w:after="0" w:line="360" w:lineRule="auto"/>
        <w:ind w:left="162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Cykl realizacji przedsięwzięcia w tym skutki wzrostu</w:t>
      </w:r>
      <w:r w:rsidR="000E1F9F" w:rsidRPr="00065576">
        <w:rPr>
          <w:rFonts w:ascii="Arial" w:hAnsi="Arial" w:cs="Arial"/>
          <w:color w:val="000000"/>
        </w:rPr>
        <w:t xml:space="preserve"> cen</w:t>
      </w:r>
      <w:r w:rsidRPr="00065576">
        <w:rPr>
          <w:rFonts w:ascii="Arial" w:hAnsi="Arial" w:cs="Arial"/>
          <w:color w:val="000000"/>
        </w:rPr>
        <w:t xml:space="preserve"> produkcji budowlano-montażowej do końca realizacji przedmiotu zamówienia.</w:t>
      </w:r>
    </w:p>
    <w:p w14:paraId="45648C0C" w14:textId="783E72CB" w:rsidR="00E963CF" w:rsidRPr="00AB4DC9" w:rsidRDefault="00E963CF" w:rsidP="00592B26">
      <w:pPr>
        <w:numPr>
          <w:ilvl w:val="2"/>
          <w:numId w:val="8"/>
        </w:numPr>
        <w:spacing w:line="360" w:lineRule="auto"/>
        <w:ind w:left="1620"/>
        <w:jc w:val="both"/>
        <w:rPr>
          <w:rFonts w:ascii="Arial" w:hAnsi="Arial" w:cs="Arial"/>
        </w:rPr>
      </w:pPr>
      <w:r w:rsidRPr="00AB4DC9">
        <w:rPr>
          <w:rFonts w:ascii="Arial" w:hAnsi="Arial" w:cs="Arial"/>
        </w:rPr>
        <w:t>Wykonawca wypełniając Wykaz cen w</w:t>
      </w:r>
      <w:r w:rsidR="005437E2" w:rsidRPr="00AB4DC9">
        <w:rPr>
          <w:rFonts w:ascii="Arial" w:hAnsi="Arial" w:cs="Arial"/>
        </w:rPr>
        <w:t xml:space="preserve"> </w:t>
      </w:r>
      <w:r w:rsidRPr="00AB4DC9">
        <w:rPr>
          <w:rFonts w:ascii="Arial" w:hAnsi="Arial" w:cs="Arial"/>
        </w:rPr>
        <w:t>poszczególnych pozycjach</w:t>
      </w:r>
      <w:r w:rsidRPr="00AB4DC9">
        <w:rPr>
          <w:rFonts w:ascii="Arial" w:hAnsi="Arial" w:cs="Arial"/>
        </w:rPr>
        <w:br/>
        <w:t>w kolumnie 3 wstawia ceny, które są niezmienne.</w:t>
      </w:r>
    </w:p>
    <w:p w14:paraId="3E9E954B" w14:textId="467673C2" w:rsidR="004B32F4" w:rsidRPr="00AB4DC9" w:rsidRDefault="004B32F4" w:rsidP="00110BA3">
      <w:pPr>
        <w:spacing w:line="360" w:lineRule="auto"/>
        <w:ind w:left="1620"/>
        <w:jc w:val="both"/>
        <w:rPr>
          <w:rFonts w:ascii="Arial" w:hAnsi="Arial" w:cs="Arial"/>
          <w:b/>
          <w:bCs/>
        </w:rPr>
      </w:pPr>
      <w:r w:rsidRPr="00AB4DC9">
        <w:rPr>
          <w:rFonts w:ascii="Arial" w:hAnsi="Arial" w:cs="Arial"/>
          <w:b/>
          <w:bCs/>
        </w:rPr>
        <w:t>Zamawiający poprawi oczywistą omyłkę rachunkową, która stanowi błąd w obliczeniach popełniony przez Wykonawcę, polegający na nieprawidłowym zsumowaniu, odjęciu, pomnożeniu lub podzieleniu poszczególnych elementów Wykazu cen.</w:t>
      </w:r>
    </w:p>
    <w:p w14:paraId="61D8C1ED" w14:textId="6426F371" w:rsidR="004B32F4" w:rsidRPr="00065576" w:rsidRDefault="004B32F4" w:rsidP="00110BA3">
      <w:pPr>
        <w:pStyle w:val="pkt1"/>
        <w:tabs>
          <w:tab w:val="left" w:pos="1560"/>
        </w:tabs>
        <w:spacing w:before="0" w:after="0" w:line="360" w:lineRule="auto"/>
        <w:ind w:left="1624" w:firstLine="0"/>
        <w:rPr>
          <w:rFonts w:ascii="Arial" w:hAnsi="Arial" w:cs="Arial"/>
          <w:b/>
        </w:rPr>
      </w:pPr>
      <w:r w:rsidRPr="00AB4DC9">
        <w:rPr>
          <w:rFonts w:ascii="Arial" w:hAnsi="Arial" w:cs="Arial"/>
          <w:b/>
        </w:rPr>
        <w:t>Zamawiający odrzuci ofertę zawierającą błąd w obliczeniu ceny, który nie jest oczywistą omyłką rachunkową.</w:t>
      </w:r>
      <w:r w:rsidRPr="00065576">
        <w:rPr>
          <w:rFonts w:ascii="Arial" w:hAnsi="Arial" w:cs="Arial"/>
          <w:b/>
        </w:rPr>
        <w:t xml:space="preserve"> </w:t>
      </w:r>
    </w:p>
    <w:p w14:paraId="3D5D7084" w14:textId="0F6DFCFA" w:rsidR="00E963CF" w:rsidRPr="00065576" w:rsidRDefault="00E963CF" w:rsidP="00D47480">
      <w:pPr>
        <w:numPr>
          <w:ilvl w:val="2"/>
          <w:numId w:val="8"/>
        </w:numPr>
        <w:tabs>
          <w:tab w:val="num" w:pos="1080"/>
        </w:tabs>
        <w:spacing w:line="360" w:lineRule="auto"/>
        <w:ind w:left="162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Dopełnienie obowiązków wynikających z </w:t>
      </w:r>
      <w:r w:rsidR="001941D3" w:rsidRPr="00065576">
        <w:rPr>
          <w:rFonts w:ascii="Arial" w:hAnsi="Arial" w:cs="Arial"/>
        </w:rPr>
        <w:t>U</w:t>
      </w:r>
      <w:r w:rsidRPr="00065576">
        <w:rPr>
          <w:rFonts w:ascii="Arial" w:hAnsi="Arial" w:cs="Arial"/>
        </w:rPr>
        <w:t>stawy z dnia 7 lipca 1994 r. Prawo budowlane oraz aktów wykonawczych wydanych na jej podstawie (rozporządzeń) oraz innych regulujących przedmiotową problematykę.</w:t>
      </w:r>
    </w:p>
    <w:p w14:paraId="44B24EB8" w14:textId="77777777" w:rsidR="00E963CF" w:rsidRPr="00065576" w:rsidRDefault="00E963CF" w:rsidP="00D47480">
      <w:pPr>
        <w:numPr>
          <w:ilvl w:val="2"/>
          <w:numId w:val="8"/>
        </w:numPr>
        <w:tabs>
          <w:tab w:val="num" w:pos="1080"/>
        </w:tabs>
        <w:spacing w:line="360" w:lineRule="auto"/>
        <w:ind w:left="162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Wykonanie zobowiązań wynikających z postanowień umowy.</w:t>
      </w:r>
    </w:p>
    <w:p w14:paraId="0782CFB9" w14:textId="7FE35A70" w:rsidR="00E963CF" w:rsidRPr="00065576" w:rsidRDefault="00E963CF" w:rsidP="00D47480">
      <w:pPr>
        <w:numPr>
          <w:ilvl w:val="2"/>
          <w:numId w:val="8"/>
        </w:numPr>
        <w:tabs>
          <w:tab w:val="num" w:pos="1080"/>
        </w:tabs>
        <w:spacing w:line="360" w:lineRule="auto"/>
        <w:ind w:left="1620"/>
        <w:jc w:val="both"/>
        <w:rPr>
          <w:rFonts w:ascii="Arial" w:hAnsi="Arial" w:cs="Arial"/>
          <w:u w:val="single"/>
        </w:rPr>
      </w:pPr>
      <w:r w:rsidRPr="00065576">
        <w:rPr>
          <w:rFonts w:ascii="Arial" w:hAnsi="Arial" w:cs="Arial"/>
        </w:rPr>
        <w:t>W cenie Wykonawca uwzględni podatek VAT, zgodnie z obowiązującymi przepisami. Podatek VAT Wykonawca doliczy we wskazanej pozycji Wykazu cen (poszczególne pozycje Wykazu cen zostaną sporządzone bez uwzględniania podatku VAT).</w:t>
      </w:r>
    </w:p>
    <w:p w14:paraId="4067AEBE" w14:textId="77777777" w:rsidR="00AB6950" w:rsidRPr="00065576" w:rsidRDefault="00AB6950" w:rsidP="00D47480">
      <w:pPr>
        <w:numPr>
          <w:ilvl w:val="1"/>
          <w:numId w:val="8"/>
        </w:numPr>
        <w:tabs>
          <w:tab w:val="left" w:pos="720"/>
          <w:tab w:val="left" w:pos="900"/>
        </w:tabs>
        <w:spacing w:line="360" w:lineRule="auto"/>
        <w:ind w:left="900" w:hanging="72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Wykonawca wypełni Wykaz cen zgodnie z wymaganiami:</w:t>
      </w:r>
    </w:p>
    <w:p w14:paraId="64A79440" w14:textId="6FCC7EB6" w:rsidR="00B5517F" w:rsidRPr="00065576" w:rsidRDefault="00B5517F" w:rsidP="00D47480">
      <w:pPr>
        <w:numPr>
          <w:ilvl w:val="2"/>
          <w:numId w:val="8"/>
        </w:numPr>
        <w:tabs>
          <w:tab w:val="left" w:pos="720"/>
          <w:tab w:val="left" w:pos="1620"/>
          <w:tab w:val="num" w:pos="1980"/>
        </w:tabs>
        <w:spacing w:line="360" w:lineRule="auto"/>
        <w:ind w:left="1620" w:hanging="769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Poszczególne </w:t>
      </w:r>
      <w:r w:rsidR="002B2D75" w:rsidRPr="00065576">
        <w:rPr>
          <w:rFonts w:ascii="Arial" w:hAnsi="Arial" w:cs="Arial"/>
          <w:color w:val="000000"/>
        </w:rPr>
        <w:t>ceny</w:t>
      </w:r>
      <w:r w:rsidRPr="00065576">
        <w:rPr>
          <w:rFonts w:ascii="Arial" w:hAnsi="Arial" w:cs="Arial"/>
          <w:color w:val="000000"/>
        </w:rPr>
        <w:t xml:space="preserve">, wprowadzane do Wykazu cen, będą uwzględniać wszystkie koszty niezbędne do wykonania robót wymienionych i niewymienionych, a wynikających z </w:t>
      </w:r>
      <w:r w:rsidR="00592B26" w:rsidRPr="00065576">
        <w:rPr>
          <w:rFonts w:ascii="Arial" w:hAnsi="Arial" w:cs="Arial"/>
          <w:color w:val="000000"/>
        </w:rPr>
        <w:t>dokumentacji projektowej</w:t>
      </w:r>
      <w:r w:rsidR="00195556" w:rsidRPr="00065576">
        <w:rPr>
          <w:rFonts w:ascii="Arial" w:hAnsi="Arial" w:cs="Arial"/>
          <w:color w:val="000000"/>
        </w:rPr>
        <w:t xml:space="preserve">, </w:t>
      </w:r>
      <w:r w:rsidRPr="00065576">
        <w:rPr>
          <w:rFonts w:ascii="Arial" w:hAnsi="Arial" w:cs="Arial"/>
          <w:color w:val="000000"/>
        </w:rPr>
        <w:t>specyfikacji technicznej wykonania i odbioru robót budowlanych, warunków umowy oraz obowiązujących przepisów dotyczących wykonywania robót budowlanych oraz wiedzy technicznej i sztuki budowlanej.</w:t>
      </w:r>
    </w:p>
    <w:p w14:paraId="0BEF444E" w14:textId="77777777" w:rsidR="00B5517F" w:rsidRPr="00065576" w:rsidRDefault="00B5517F" w:rsidP="00D47480">
      <w:pPr>
        <w:numPr>
          <w:ilvl w:val="2"/>
          <w:numId w:val="8"/>
        </w:numPr>
        <w:tabs>
          <w:tab w:val="left" w:pos="720"/>
          <w:tab w:val="left" w:pos="1620"/>
          <w:tab w:val="num" w:pos="1980"/>
        </w:tabs>
        <w:spacing w:line="360" w:lineRule="auto"/>
        <w:ind w:left="1620" w:hanging="769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lastRenderedPageBreak/>
        <w:t>Wykaz cen powinien być odczytywany w powiązaniu z SIWZ</w:t>
      </w:r>
      <w:r w:rsidR="00F61A62" w:rsidRPr="00065576">
        <w:rPr>
          <w:rFonts w:ascii="Arial" w:hAnsi="Arial" w:cs="Arial"/>
          <w:color w:val="000000"/>
        </w:rPr>
        <w:t xml:space="preserve"> tj.</w:t>
      </w:r>
      <w:r w:rsidRPr="00065576">
        <w:rPr>
          <w:rFonts w:ascii="Arial" w:hAnsi="Arial" w:cs="Arial"/>
          <w:color w:val="000000"/>
        </w:rPr>
        <w:t xml:space="preserve"> umową, dokumentacją projektową oraz specyfikacją techniczną wykonania i odbioru robót budowlanych.</w:t>
      </w:r>
    </w:p>
    <w:p w14:paraId="4FD62EBD" w14:textId="66A969A9" w:rsidR="00642C6B" w:rsidRPr="00065576" w:rsidRDefault="00B5517F" w:rsidP="00D47480">
      <w:pPr>
        <w:numPr>
          <w:ilvl w:val="2"/>
          <w:numId w:val="8"/>
        </w:numPr>
        <w:tabs>
          <w:tab w:val="left" w:pos="720"/>
          <w:tab w:val="left" w:pos="1620"/>
          <w:tab w:val="num" w:pos="1980"/>
        </w:tabs>
        <w:spacing w:line="360" w:lineRule="auto"/>
        <w:ind w:left="1620" w:hanging="769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Przed wstawieniem cen do każdej pozycji w Wykazie cen Wykonawca powinien zapoznać się z SIWZ.</w:t>
      </w:r>
    </w:p>
    <w:p w14:paraId="66CBD635" w14:textId="77777777" w:rsidR="0071566F" w:rsidRPr="00065576" w:rsidRDefault="00642C6B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color w:val="000000"/>
          <w:szCs w:val="24"/>
          <w:u w:val="none"/>
        </w:rPr>
      </w:pPr>
      <w:r w:rsidRPr="00065576">
        <w:rPr>
          <w:rStyle w:val="NagowekSIWZ"/>
          <w:b/>
          <w:bCs w:val="0"/>
          <w:color w:val="000000"/>
          <w:szCs w:val="24"/>
          <w:u w:val="none"/>
        </w:rPr>
        <w:t xml:space="preserve">Opis kryteriów, którymi </w:t>
      </w:r>
      <w:r w:rsidR="00CB4EA6" w:rsidRPr="00065576">
        <w:rPr>
          <w:rStyle w:val="NagowekSIWZ"/>
          <w:b/>
          <w:bCs w:val="0"/>
          <w:color w:val="000000"/>
          <w:szCs w:val="24"/>
          <w:u w:val="none"/>
        </w:rPr>
        <w:t>Z</w:t>
      </w:r>
      <w:r w:rsidRPr="00065576">
        <w:rPr>
          <w:rStyle w:val="NagowekSIWZ"/>
          <w:b/>
          <w:bCs w:val="0"/>
          <w:color w:val="000000"/>
          <w:szCs w:val="24"/>
          <w:u w:val="none"/>
        </w:rPr>
        <w:t>amawiający będzie się kierował przy wyborze oferty, wraz z podaniem</w:t>
      </w:r>
      <w:r w:rsidR="0071566F" w:rsidRPr="00065576">
        <w:rPr>
          <w:rStyle w:val="NagowekSIWZ"/>
          <w:b/>
          <w:bCs w:val="0"/>
          <w:color w:val="000000"/>
          <w:szCs w:val="24"/>
          <w:u w:val="none"/>
        </w:rPr>
        <w:t xml:space="preserve"> znaczenia tych kryteriów i sposobu oceny ofert</w:t>
      </w:r>
    </w:p>
    <w:p w14:paraId="34E5AF62" w14:textId="77777777" w:rsidR="00CB4EA6" w:rsidRPr="00065576" w:rsidRDefault="009B0E8F" w:rsidP="00D47480">
      <w:pPr>
        <w:numPr>
          <w:ilvl w:val="1"/>
          <w:numId w:val="9"/>
        </w:numPr>
        <w:tabs>
          <w:tab w:val="num" w:pos="900"/>
        </w:tabs>
        <w:autoSpaceDE w:val="0"/>
        <w:autoSpaceDN w:val="0"/>
        <w:adjustRightInd w:val="0"/>
        <w:spacing w:line="360" w:lineRule="auto"/>
        <w:ind w:hanging="1440"/>
        <w:jc w:val="both"/>
        <w:rPr>
          <w:rFonts w:ascii="Arial" w:hAnsi="Arial" w:cs="Arial"/>
          <w:bCs/>
        </w:rPr>
      </w:pPr>
      <w:r w:rsidRPr="00065576">
        <w:rPr>
          <w:rFonts w:ascii="Arial" w:hAnsi="Arial" w:cs="Arial"/>
          <w:bCs/>
        </w:rPr>
        <w:t>Opis k</w:t>
      </w:r>
      <w:r w:rsidR="002C01C3" w:rsidRPr="00065576">
        <w:rPr>
          <w:rFonts w:ascii="Arial" w:hAnsi="Arial" w:cs="Arial"/>
          <w:bCs/>
        </w:rPr>
        <w:t>ryteri</w:t>
      </w:r>
      <w:r w:rsidRPr="00065576">
        <w:rPr>
          <w:rFonts w:ascii="Arial" w:hAnsi="Arial" w:cs="Arial"/>
          <w:bCs/>
        </w:rPr>
        <w:t>ów</w:t>
      </w:r>
      <w:r w:rsidR="002C01C3" w:rsidRPr="00065576">
        <w:rPr>
          <w:rFonts w:ascii="Arial" w:hAnsi="Arial" w:cs="Arial"/>
          <w:bCs/>
        </w:rPr>
        <w:t xml:space="preserve"> oceny ofert</w:t>
      </w:r>
    </w:p>
    <w:p w14:paraId="6A860D4E" w14:textId="77777777" w:rsidR="0063616F" w:rsidRPr="00065576" w:rsidRDefault="0063616F" w:rsidP="00D47480">
      <w:pPr>
        <w:numPr>
          <w:ilvl w:val="2"/>
          <w:numId w:val="9"/>
        </w:numPr>
        <w:tabs>
          <w:tab w:val="clear" w:pos="720"/>
          <w:tab w:val="num" w:pos="1440"/>
        </w:tabs>
        <w:spacing w:line="360" w:lineRule="auto"/>
        <w:ind w:left="162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Zamawiający oceni i porówna jedynie te oferty, które:</w:t>
      </w:r>
    </w:p>
    <w:p w14:paraId="33B946D9" w14:textId="77777777" w:rsidR="0063616F" w:rsidRPr="00065576" w:rsidRDefault="0063616F" w:rsidP="00D47480">
      <w:pPr>
        <w:numPr>
          <w:ilvl w:val="3"/>
          <w:numId w:val="9"/>
        </w:numPr>
        <w:tabs>
          <w:tab w:val="clear" w:pos="720"/>
          <w:tab w:val="num" w:pos="1800"/>
          <w:tab w:val="num" w:pos="2340"/>
        </w:tabs>
        <w:spacing w:line="360" w:lineRule="auto"/>
        <w:ind w:left="2520" w:hanging="900"/>
        <w:jc w:val="both"/>
        <w:rPr>
          <w:rFonts w:ascii="Arial" w:hAnsi="Arial"/>
        </w:rPr>
      </w:pPr>
      <w:r w:rsidRPr="00065576">
        <w:rPr>
          <w:rFonts w:ascii="Arial" w:hAnsi="Arial"/>
        </w:rPr>
        <w:t xml:space="preserve">zostaną złożone przez Wykonawców, którzy </w:t>
      </w:r>
      <w:r w:rsidRPr="00065576">
        <w:rPr>
          <w:rFonts w:ascii="Arial" w:hAnsi="Arial" w:cs="Arial"/>
        </w:rPr>
        <w:t>nie zostali wykluczeni</w:t>
      </w:r>
      <w:r w:rsidRPr="00065576">
        <w:rPr>
          <w:rFonts w:ascii="Arial" w:hAnsi="Arial"/>
        </w:rPr>
        <w:t xml:space="preserve"> przez Zamawiającego</w:t>
      </w:r>
      <w:r w:rsidRPr="00065576">
        <w:rPr>
          <w:rFonts w:ascii="Arial" w:hAnsi="Arial" w:cs="Arial"/>
        </w:rPr>
        <w:t xml:space="preserve"> </w:t>
      </w:r>
      <w:r w:rsidRPr="00065576">
        <w:rPr>
          <w:rFonts w:ascii="Arial" w:hAnsi="Arial"/>
        </w:rPr>
        <w:t xml:space="preserve">z niniejszego </w:t>
      </w:r>
      <w:r w:rsidRPr="00065576">
        <w:rPr>
          <w:rFonts w:ascii="Arial" w:hAnsi="Arial" w:cs="Arial"/>
        </w:rPr>
        <w:t>z postępowania</w:t>
      </w:r>
      <w:r w:rsidRPr="00065576">
        <w:rPr>
          <w:rFonts w:ascii="Arial" w:hAnsi="Arial"/>
        </w:rPr>
        <w:t>.</w:t>
      </w:r>
    </w:p>
    <w:p w14:paraId="65DFC0AE" w14:textId="77777777" w:rsidR="0063616F" w:rsidRPr="00065576" w:rsidRDefault="0063616F" w:rsidP="00D47480">
      <w:pPr>
        <w:numPr>
          <w:ilvl w:val="3"/>
          <w:numId w:val="9"/>
        </w:numPr>
        <w:tabs>
          <w:tab w:val="clear" w:pos="720"/>
          <w:tab w:val="num" w:pos="1800"/>
          <w:tab w:val="num" w:pos="2520"/>
        </w:tabs>
        <w:spacing w:line="360" w:lineRule="auto"/>
        <w:ind w:left="2700" w:hanging="108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nie zostaną odrzucone przez Zamawiającego. </w:t>
      </w:r>
    </w:p>
    <w:p w14:paraId="53EFC8D9" w14:textId="77777777" w:rsidR="0063616F" w:rsidRPr="00065576" w:rsidRDefault="0063616F" w:rsidP="00D47480">
      <w:pPr>
        <w:numPr>
          <w:ilvl w:val="2"/>
          <w:numId w:val="9"/>
        </w:numPr>
        <w:tabs>
          <w:tab w:val="clear" w:pos="720"/>
          <w:tab w:val="num" w:pos="1620"/>
          <w:tab w:val="num" w:pos="1800"/>
        </w:tabs>
        <w:spacing w:line="360" w:lineRule="auto"/>
        <w:ind w:left="1800" w:hanging="900"/>
        <w:jc w:val="both"/>
        <w:rPr>
          <w:rFonts w:ascii="Arial" w:hAnsi="Arial"/>
          <w:bCs/>
          <w:color w:val="000000"/>
        </w:rPr>
      </w:pPr>
      <w:r w:rsidRPr="00065576">
        <w:rPr>
          <w:rFonts w:ascii="Arial" w:hAnsi="Arial"/>
          <w:bCs/>
          <w:color w:val="000000"/>
        </w:rPr>
        <w:t>Kryteria oceny ofert.</w:t>
      </w:r>
    </w:p>
    <w:p w14:paraId="30F90D6A" w14:textId="77777777" w:rsidR="0063616F" w:rsidRPr="00065576" w:rsidRDefault="0063616F" w:rsidP="00110BA3">
      <w:pPr>
        <w:tabs>
          <w:tab w:val="num" w:pos="1800"/>
        </w:tabs>
        <w:spacing w:line="360" w:lineRule="auto"/>
        <w:ind w:left="156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Zamawiający wybierze ofertę z najniższą ceną bez podatku VAT.</w:t>
      </w:r>
    </w:p>
    <w:p w14:paraId="5D847A84" w14:textId="77777777" w:rsidR="002C01C3" w:rsidRPr="00065576" w:rsidRDefault="002C01C3" w:rsidP="00D47480">
      <w:pPr>
        <w:numPr>
          <w:ilvl w:val="1"/>
          <w:numId w:val="9"/>
        </w:numPr>
        <w:tabs>
          <w:tab w:val="num" w:pos="900"/>
        </w:tabs>
        <w:autoSpaceDE w:val="0"/>
        <w:autoSpaceDN w:val="0"/>
        <w:adjustRightInd w:val="0"/>
        <w:spacing w:line="360" w:lineRule="auto"/>
        <w:ind w:hanging="1440"/>
        <w:jc w:val="both"/>
        <w:rPr>
          <w:rFonts w:ascii="Arial" w:hAnsi="Arial" w:cs="Arial"/>
          <w:bCs/>
        </w:rPr>
      </w:pPr>
      <w:r w:rsidRPr="00065576">
        <w:rPr>
          <w:rFonts w:ascii="Arial" w:hAnsi="Arial" w:cs="Arial"/>
          <w:bCs/>
        </w:rPr>
        <w:t>Sposób oceny ofert</w:t>
      </w:r>
    </w:p>
    <w:p w14:paraId="3E5D0015" w14:textId="77777777" w:rsidR="009B0E8F" w:rsidRPr="00065576" w:rsidRDefault="009B0E8F" w:rsidP="00D47480">
      <w:pPr>
        <w:pStyle w:val="Tekstpodstawowy2"/>
        <w:numPr>
          <w:ilvl w:val="2"/>
          <w:numId w:val="17"/>
        </w:numPr>
        <w:tabs>
          <w:tab w:val="left" w:pos="1560"/>
        </w:tabs>
        <w:spacing w:after="0" w:line="360" w:lineRule="auto"/>
        <w:ind w:left="1638" w:hanging="714"/>
        <w:jc w:val="both"/>
        <w:rPr>
          <w:color w:val="000000"/>
        </w:rPr>
      </w:pPr>
      <w:r w:rsidRPr="00065576">
        <w:rPr>
          <w:rFonts w:ascii="Arial" w:hAnsi="Arial" w:cs="Arial"/>
          <w:color w:val="000000"/>
        </w:rPr>
        <w:t>W toku badania i oceny ofert Zamawiający może żądać od Wykonawców wyjaśnień dotyczących treści złożonych ofert. Niedopuszczalne jest prowadzenie między Zamawiającym a Wykonawcą negocjacji dotyczących złożonej oferty oraz, z zastrzeżeniem treści następnego punktu, dokonywanie jakiejkolwiek zmiany w jej treści.</w:t>
      </w:r>
    </w:p>
    <w:p w14:paraId="10D8EF36" w14:textId="77777777" w:rsidR="00C070D9" w:rsidRPr="00065576" w:rsidRDefault="009B0E8F" w:rsidP="00D47480">
      <w:pPr>
        <w:pStyle w:val="Tekstpodstawowy2"/>
        <w:numPr>
          <w:ilvl w:val="2"/>
          <w:numId w:val="17"/>
        </w:numPr>
        <w:spacing w:after="0" w:line="360" w:lineRule="auto"/>
        <w:ind w:left="1620" w:hanging="696"/>
        <w:jc w:val="both"/>
      </w:pPr>
      <w:r w:rsidRPr="00065576">
        <w:rPr>
          <w:rFonts w:ascii="Arial" w:hAnsi="Arial" w:cs="Arial"/>
        </w:rPr>
        <w:t>Zamawiający p</w:t>
      </w:r>
      <w:r w:rsidR="00C070D9" w:rsidRPr="00065576">
        <w:rPr>
          <w:rFonts w:ascii="Arial" w:hAnsi="Arial" w:cs="Arial"/>
        </w:rPr>
        <w:t>oprawi w ofercie, która nie podlega odrzuceniu</w:t>
      </w:r>
      <w:r w:rsidR="00C070D9" w:rsidRPr="00065576">
        <w:t>:</w:t>
      </w:r>
    </w:p>
    <w:p w14:paraId="6D5DAC54" w14:textId="77777777" w:rsidR="00C070D9" w:rsidRPr="00065576" w:rsidRDefault="00C070D9" w:rsidP="00D47480">
      <w:pPr>
        <w:numPr>
          <w:ilvl w:val="3"/>
          <w:numId w:val="18"/>
        </w:numPr>
        <w:tabs>
          <w:tab w:val="left" w:pos="1620"/>
          <w:tab w:val="left" w:pos="2552"/>
        </w:tabs>
        <w:autoSpaceDE w:val="0"/>
        <w:autoSpaceDN w:val="0"/>
        <w:adjustRightInd w:val="0"/>
        <w:spacing w:line="360" w:lineRule="auto"/>
        <w:ind w:firstLine="678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oczywiste omyłki pisarskie,</w:t>
      </w:r>
    </w:p>
    <w:p w14:paraId="3DA8F7D2" w14:textId="77777777" w:rsidR="00C070D9" w:rsidRPr="00065576" w:rsidRDefault="00C070D9" w:rsidP="00D47480">
      <w:pPr>
        <w:numPr>
          <w:ilvl w:val="3"/>
          <w:numId w:val="18"/>
        </w:numPr>
        <w:tabs>
          <w:tab w:val="left" w:pos="1620"/>
        </w:tabs>
        <w:autoSpaceDE w:val="0"/>
        <w:autoSpaceDN w:val="0"/>
        <w:adjustRightInd w:val="0"/>
        <w:spacing w:line="360" w:lineRule="auto"/>
        <w:ind w:left="2520" w:hanging="90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oczywiste omyłki rachunkowe, z uwzględnieniem konsekwencji rachunkowych dokonanych poprawek,</w:t>
      </w:r>
    </w:p>
    <w:p w14:paraId="1637FCF2" w14:textId="77777777" w:rsidR="00C070D9" w:rsidRPr="00065576" w:rsidRDefault="00C070D9" w:rsidP="00D47480">
      <w:pPr>
        <w:numPr>
          <w:ilvl w:val="3"/>
          <w:numId w:val="18"/>
        </w:numPr>
        <w:tabs>
          <w:tab w:val="left" w:pos="1620"/>
        </w:tabs>
        <w:autoSpaceDE w:val="0"/>
        <w:autoSpaceDN w:val="0"/>
        <w:adjustRightInd w:val="0"/>
        <w:spacing w:line="360" w:lineRule="auto"/>
        <w:ind w:left="2520" w:hanging="90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inne omyłki polegające na niezgodności oferty ze specyfikacją istotnych warunków zamówienia, niepowodujące istotnych zmian w treści oferty</w:t>
      </w:r>
    </w:p>
    <w:p w14:paraId="7CEF9897" w14:textId="77777777" w:rsidR="00C070D9" w:rsidRPr="00065576" w:rsidRDefault="00C070D9" w:rsidP="00110BA3">
      <w:pPr>
        <w:autoSpaceDE w:val="0"/>
        <w:autoSpaceDN w:val="0"/>
        <w:adjustRightInd w:val="0"/>
        <w:spacing w:line="360" w:lineRule="auto"/>
        <w:ind w:left="162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– niezwłocznie zawiadamiając o tym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>ykonawcę, którego oferta została poprawiona.</w:t>
      </w:r>
    </w:p>
    <w:p w14:paraId="0EBDE067" w14:textId="77777777" w:rsidR="00CF6298" w:rsidRPr="00065576" w:rsidRDefault="00CF6298" w:rsidP="00D47480">
      <w:pPr>
        <w:numPr>
          <w:ilvl w:val="2"/>
          <w:numId w:val="18"/>
        </w:numPr>
        <w:spacing w:line="360" w:lineRule="auto"/>
        <w:ind w:left="1620" w:hanging="682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lang w:eastAsia="en-US"/>
        </w:rPr>
        <w:t xml:space="preserve">Jeżeli cena oferty wydaje się rażąco niska w stosunku do przedmiotu zamówienia i budzi wątpliwości Zamawiającego co do możliwości wykonania przedmiotu zamówienia zgodnie z wymaganiami określonymi przez Zamawiającego lub wynikającymi z odrębnych przepisów, Zamawiający może zwrócić się o udzielenie wyjaśnień, w </w:t>
      </w:r>
      <w:r w:rsidRPr="00065576">
        <w:rPr>
          <w:rFonts w:ascii="Arial" w:hAnsi="Arial" w:cs="Arial"/>
          <w:lang w:eastAsia="en-US"/>
        </w:rPr>
        <w:lastRenderedPageBreak/>
        <w:t xml:space="preserve">tym złożenie dowodów, dotyczących elementów oferty mających wpływ na wysokość ceny, w </w:t>
      </w:r>
      <w:r w:rsidRPr="00065576">
        <w:rPr>
          <w:rFonts w:ascii="Arial" w:hAnsi="Arial" w:cs="Arial"/>
          <w:color w:val="000000"/>
          <w:lang w:eastAsia="en-US"/>
        </w:rPr>
        <w:t>szczególności w zakresie:</w:t>
      </w:r>
    </w:p>
    <w:p w14:paraId="25569986" w14:textId="3BAEA436" w:rsidR="00CF6298" w:rsidRPr="00065576" w:rsidRDefault="002F1888" w:rsidP="00D47480">
      <w:pPr>
        <w:numPr>
          <w:ilvl w:val="3"/>
          <w:numId w:val="18"/>
        </w:numPr>
        <w:autoSpaceDE w:val="0"/>
        <w:autoSpaceDN w:val="0"/>
        <w:adjustRightInd w:val="0"/>
        <w:spacing w:line="360" w:lineRule="auto"/>
        <w:ind w:left="2552" w:hanging="992"/>
        <w:jc w:val="both"/>
        <w:rPr>
          <w:rFonts w:ascii="Arial" w:hAnsi="Arial" w:cs="Arial"/>
          <w:color w:val="000000"/>
          <w:lang w:eastAsia="en-US"/>
        </w:rPr>
      </w:pPr>
      <w:r w:rsidRPr="00065576">
        <w:rPr>
          <w:rFonts w:ascii="Arial" w:hAnsi="Arial" w:cs="Arial"/>
          <w:color w:val="000000"/>
          <w:lang w:eastAsia="en-US"/>
        </w:rPr>
        <w:t xml:space="preserve">oszczędności metody wykonania zamówienia, wybranych rozwiązań technicznych, wyjątkowo sprzyjających warunków wykonywania zamówienia dostępnych dla </w:t>
      </w:r>
      <w:r w:rsidR="00086FA2" w:rsidRPr="00065576">
        <w:rPr>
          <w:rFonts w:ascii="Arial" w:hAnsi="Arial" w:cs="Arial"/>
          <w:color w:val="000000"/>
          <w:lang w:eastAsia="en-US"/>
        </w:rPr>
        <w:t>W</w:t>
      </w:r>
      <w:r w:rsidRPr="00065576">
        <w:rPr>
          <w:rFonts w:ascii="Arial" w:hAnsi="Arial" w:cs="Arial"/>
          <w:color w:val="000000"/>
          <w:lang w:eastAsia="en-US"/>
        </w:rPr>
        <w:t xml:space="preserve">ykonawcy, oryginalności projektu </w:t>
      </w:r>
      <w:r w:rsidR="00086FA2" w:rsidRPr="00065576">
        <w:rPr>
          <w:rFonts w:ascii="Arial" w:hAnsi="Arial" w:cs="Arial"/>
          <w:color w:val="000000"/>
          <w:lang w:eastAsia="en-US"/>
        </w:rPr>
        <w:t>W</w:t>
      </w:r>
      <w:r w:rsidRPr="00065576">
        <w:rPr>
          <w:rFonts w:ascii="Arial" w:hAnsi="Arial" w:cs="Arial"/>
          <w:color w:val="000000"/>
          <w:lang w:eastAsia="en-US"/>
        </w:rPr>
        <w:t xml:space="preserve">ykonawcy, kosztów pracy, których wartość przyjęta do ustalenia ceny nie może być niższa od minimalnego wynagrodzenia za pracę albo minimalnej stawki godzinowej, ustalonych na podstawie przepisów </w:t>
      </w:r>
      <w:r w:rsidR="00086FA2" w:rsidRPr="00065576">
        <w:rPr>
          <w:rFonts w:ascii="Arial" w:hAnsi="Arial" w:cs="Arial"/>
          <w:color w:val="000000"/>
          <w:lang w:eastAsia="en-US"/>
        </w:rPr>
        <w:t>U</w:t>
      </w:r>
      <w:r w:rsidRPr="00065576">
        <w:rPr>
          <w:rFonts w:ascii="Arial" w:hAnsi="Arial" w:cs="Arial"/>
          <w:color w:val="000000"/>
          <w:lang w:eastAsia="en-US"/>
        </w:rPr>
        <w:t>stawy z dnia 10 października 2002 r. o minimalnym wynagrodzeniu za pracę</w:t>
      </w:r>
      <w:r w:rsidR="00CF6298" w:rsidRPr="00065576">
        <w:rPr>
          <w:rFonts w:ascii="Arial" w:hAnsi="Arial" w:cs="Arial"/>
          <w:color w:val="000000"/>
          <w:lang w:eastAsia="en-US"/>
        </w:rPr>
        <w:t>;</w:t>
      </w:r>
    </w:p>
    <w:p w14:paraId="064C75D0" w14:textId="77777777" w:rsidR="00CF6298" w:rsidRPr="00065576" w:rsidRDefault="00CF6298" w:rsidP="00D47480">
      <w:pPr>
        <w:numPr>
          <w:ilvl w:val="3"/>
          <w:numId w:val="18"/>
        </w:numPr>
        <w:autoSpaceDE w:val="0"/>
        <w:autoSpaceDN w:val="0"/>
        <w:adjustRightInd w:val="0"/>
        <w:spacing w:line="360" w:lineRule="auto"/>
        <w:ind w:left="2552" w:hanging="992"/>
        <w:jc w:val="both"/>
        <w:rPr>
          <w:rFonts w:ascii="Arial" w:hAnsi="Arial" w:cs="Arial"/>
          <w:lang w:eastAsia="en-US"/>
        </w:rPr>
      </w:pPr>
      <w:r w:rsidRPr="00065576">
        <w:rPr>
          <w:rFonts w:ascii="Arial" w:hAnsi="Arial" w:cs="Arial"/>
          <w:lang w:eastAsia="en-US"/>
        </w:rPr>
        <w:t>pomocy publicznej udzielonej na podstawie odrębnych przepisów.</w:t>
      </w:r>
    </w:p>
    <w:p w14:paraId="3E504EA8" w14:textId="77777777" w:rsidR="00CF6298" w:rsidRPr="00065576" w:rsidRDefault="00CF6298" w:rsidP="00D47480">
      <w:pPr>
        <w:numPr>
          <w:ilvl w:val="2"/>
          <w:numId w:val="18"/>
        </w:numPr>
        <w:spacing w:line="360" w:lineRule="auto"/>
        <w:ind w:left="1620" w:hanging="682"/>
        <w:jc w:val="both"/>
        <w:rPr>
          <w:rFonts w:ascii="Arial" w:hAnsi="Arial" w:cs="Arial"/>
        </w:rPr>
      </w:pPr>
      <w:r w:rsidRPr="00065576">
        <w:t xml:space="preserve"> </w:t>
      </w:r>
      <w:r w:rsidRPr="00065576">
        <w:rPr>
          <w:rFonts w:ascii="Arial" w:hAnsi="Arial" w:cs="Arial"/>
        </w:rPr>
        <w:t>Obowiązek wykazania, że oferta nie zawiera rażąco niskiej ceny, spoczywa na Wykonawcy.</w:t>
      </w:r>
    </w:p>
    <w:p w14:paraId="29E64F4F" w14:textId="77777777" w:rsidR="00C30B0A" w:rsidRPr="00065576" w:rsidRDefault="00C30B0A" w:rsidP="00D47480">
      <w:pPr>
        <w:numPr>
          <w:ilvl w:val="2"/>
          <w:numId w:val="18"/>
        </w:numPr>
        <w:spacing w:line="360" w:lineRule="auto"/>
        <w:ind w:left="1620" w:hanging="682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Zamawiający odrzuci ofertę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>ykonawcy, który nie złożył wyjaśnień lub jeżeli dokonana ocena wyjaśnień wraz z dostarczonymi dokumentami potwierdza, że oferta zawiera rażąco niską cenę w stosunku do przedmiotu zamówienia.</w:t>
      </w:r>
    </w:p>
    <w:p w14:paraId="037D6018" w14:textId="77777777" w:rsidR="00FC5625" w:rsidRPr="00065576" w:rsidRDefault="00FC5625" w:rsidP="00D47480">
      <w:pPr>
        <w:numPr>
          <w:ilvl w:val="2"/>
          <w:numId w:val="18"/>
        </w:numPr>
        <w:spacing w:line="360" w:lineRule="auto"/>
        <w:ind w:left="1620" w:hanging="682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Jeżeli w postępowaniu o udzielenie zamówienia, nie można dokonać wyboru oferty najkorzystniejszej ze względu na to, że zostały złożone oferty o takiej samej cenie</w:t>
      </w:r>
      <w:r w:rsidR="00BF20AF" w:rsidRPr="00065576">
        <w:rPr>
          <w:rFonts w:ascii="Arial" w:hAnsi="Arial" w:cs="Arial"/>
          <w:color w:val="000000"/>
        </w:rPr>
        <w:t xml:space="preserve"> bez podatku VAT</w:t>
      </w:r>
      <w:r w:rsidRPr="00065576">
        <w:rPr>
          <w:rFonts w:ascii="Arial" w:hAnsi="Arial" w:cs="Arial"/>
          <w:color w:val="000000"/>
        </w:rPr>
        <w:t>, Zamawiający wezwie Wykonawców, którzy złożyli te oferty, do złożenia w terminie określonym przez Zamawiającego ofert dodatkowych. Wykonawcy składając oferty dodatkowe nie mogą zaoferować cen</w:t>
      </w:r>
      <w:r w:rsidR="00464B9E" w:rsidRPr="00065576">
        <w:rPr>
          <w:rFonts w:ascii="Arial" w:hAnsi="Arial" w:cs="Arial"/>
          <w:color w:val="000000"/>
        </w:rPr>
        <w:t xml:space="preserve"> bez podatku VAT</w:t>
      </w:r>
      <w:r w:rsidRPr="00065576">
        <w:rPr>
          <w:rFonts w:ascii="Arial" w:hAnsi="Arial" w:cs="Arial"/>
          <w:color w:val="000000"/>
        </w:rPr>
        <w:t xml:space="preserve"> wyższych niż zaoferowane w złożonych ofertach.</w:t>
      </w:r>
    </w:p>
    <w:p w14:paraId="7BDC3CC0" w14:textId="77777777" w:rsidR="002D7BE0" w:rsidRPr="00065576" w:rsidRDefault="002D7BE0" w:rsidP="00D47480">
      <w:pPr>
        <w:numPr>
          <w:ilvl w:val="2"/>
          <w:numId w:val="18"/>
        </w:numPr>
        <w:spacing w:line="360" w:lineRule="auto"/>
        <w:ind w:left="1620" w:hanging="627"/>
        <w:jc w:val="both"/>
        <w:rPr>
          <w:rFonts w:ascii="Arial" w:hAnsi="Arial" w:cs="Arial"/>
          <w:b/>
        </w:rPr>
      </w:pPr>
      <w:r w:rsidRPr="00065576">
        <w:rPr>
          <w:rFonts w:ascii="Arial" w:hAnsi="Arial" w:cs="Arial"/>
          <w:b/>
        </w:rPr>
        <w:t xml:space="preserve">Zamawiający wykluczy z postępowania </w:t>
      </w:r>
      <w:r w:rsidR="00260A51" w:rsidRPr="00065576">
        <w:rPr>
          <w:rFonts w:ascii="Arial" w:hAnsi="Arial" w:cs="Arial"/>
          <w:b/>
        </w:rPr>
        <w:t>W</w:t>
      </w:r>
      <w:r w:rsidRPr="00065576">
        <w:rPr>
          <w:rFonts w:ascii="Arial" w:hAnsi="Arial" w:cs="Arial"/>
          <w:b/>
        </w:rPr>
        <w:t>ykonawców, którzy:</w:t>
      </w:r>
    </w:p>
    <w:p w14:paraId="4B138F41" w14:textId="4618FB02" w:rsidR="002D7BE0" w:rsidRPr="00065576" w:rsidRDefault="002D7BE0" w:rsidP="00D47480">
      <w:pPr>
        <w:numPr>
          <w:ilvl w:val="3"/>
          <w:numId w:val="18"/>
        </w:numPr>
        <w:spacing w:line="360" w:lineRule="auto"/>
        <w:ind w:left="252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podlegają</w:t>
      </w:r>
      <w:r w:rsidR="00E91CB5" w:rsidRPr="00065576">
        <w:rPr>
          <w:rFonts w:ascii="Arial" w:hAnsi="Arial" w:cs="Arial"/>
        </w:rPr>
        <w:t xml:space="preserve"> wykluczeniu z postępowania o udzielenie zamówienia w okolicznościach, o których mowa w pkt 5.2 SIWZ,</w:t>
      </w:r>
    </w:p>
    <w:p w14:paraId="486B940B" w14:textId="37E290F1" w:rsidR="002D7BE0" w:rsidRPr="00065576" w:rsidRDefault="005D3CDF" w:rsidP="00D47480">
      <w:pPr>
        <w:numPr>
          <w:ilvl w:val="3"/>
          <w:numId w:val="18"/>
        </w:numPr>
        <w:spacing w:line="360" w:lineRule="auto"/>
        <w:ind w:left="2552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</w:rPr>
        <w:t xml:space="preserve">wykonywali bezpośrednio czynności związane z przygotowaniem prowadzonego postępowania, lub posługiwali się w celu sporządzenia oferty osobami uczestniczącymi w dokonywaniu tych </w:t>
      </w:r>
      <w:r w:rsidRPr="00065576">
        <w:rPr>
          <w:rFonts w:ascii="Arial" w:hAnsi="Arial" w:cs="Arial"/>
          <w:color w:val="000000"/>
        </w:rPr>
        <w:t xml:space="preserve">czynności, chyba że udział tych </w:t>
      </w:r>
      <w:r w:rsidR="000C5F5F" w:rsidRPr="00065576">
        <w:rPr>
          <w:rFonts w:ascii="Arial" w:hAnsi="Arial" w:cs="Arial"/>
          <w:color w:val="000000"/>
        </w:rPr>
        <w:t>W</w:t>
      </w:r>
      <w:r w:rsidRPr="00065576">
        <w:rPr>
          <w:rFonts w:ascii="Arial" w:hAnsi="Arial" w:cs="Arial"/>
          <w:color w:val="000000"/>
        </w:rPr>
        <w:t>ykonawców w postępowaniu nie utrudni uczciwej konkurencji</w:t>
      </w:r>
      <w:r w:rsidR="00E91CB5" w:rsidRPr="00065576">
        <w:rPr>
          <w:rFonts w:ascii="Arial" w:hAnsi="Arial" w:cs="Arial"/>
          <w:color w:val="000000"/>
        </w:rPr>
        <w:t>,</w:t>
      </w:r>
    </w:p>
    <w:p w14:paraId="4B3CD7F5" w14:textId="77777777" w:rsidR="002D7BE0" w:rsidRPr="00065576" w:rsidRDefault="002D7BE0" w:rsidP="00D47480">
      <w:pPr>
        <w:numPr>
          <w:ilvl w:val="3"/>
          <w:numId w:val="18"/>
        </w:numPr>
        <w:spacing w:line="360" w:lineRule="auto"/>
        <w:ind w:left="252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lastRenderedPageBreak/>
        <w:t>złożyli nieprawdziwe informacje mające wpływ lub mogące mieć wpływ na wynik prowadzonego postępowania</w:t>
      </w:r>
      <w:r w:rsidR="00E91CB5" w:rsidRPr="00065576">
        <w:rPr>
          <w:rFonts w:ascii="Arial" w:hAnsi="Arial" w:cs="Arial"/>
        </w:rPr>
        <w:t>,</w:t>
      </w:r>
    </w:p>
    <w:p w14:paraId="7835A9D1" w14:textId="77777777" w:rsidR="00C1130E" w:rsidRPr="00065576" w:rsidRDefault="002D7BE0" w:rsidP="00D47480">
      <w:pPr>
        <w:numPr>
          <w:ilvl w:val="3"/>
          <w:numId w:val="18"/>
        </w:numPr>
        <w:spacing w:line="360" w:lineRule="auto"/>
        <w:ind w:left="252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</w:rPr>
        <w:t xml:space="preserve">nie wykazali spełnienia warunków udziału w </w:t>
      </w:r>
      <w:r w:rsidRPr="00065576">
        <w:rPr>
          <w:rFonts w:ascii="Arial" w:hAnsi="Arial" w:cs="Arial"/>
          <w:color w:val="000000"/>
        </w:rPr>
        <w:t>postępowaniu</w:t>
      </w:r>
      <w:r w:rsidR="00C1130E" w:rsidRPr="00065576">
        <w:rPr>
          <w:rFonts w:ascii="Arial" w:hAnsi="Arial" w:cs="Arial"/>
          <w:color w:val="000000"/>
        </w:rPr>
        <w:t>,</w:t>
      </w:r>
    </w:p>
    <w:p w14:paraId="3DC0B2A2" w14:textId="58A5028A" w:rsidR="00C1130E" w:rsidRPr="00065576" w:rsidRDefault="00C1130E" w:rsidP="00D47480">
      <w:pPr>
        <w:numPr>
          <w:ilvl w:val="3"/>
          <w:numId w:val="18"/>
        </w:numPr>
        <w:spacing w:line="360" w:lineRule="auto"/>
        <w:ind w:left="2552" w:hanging="970"/>
        <w:jc w:val="both"/>
        <w:rPr>
          <w:rFonts w:ascii="Arial" w:hAnsi="Arial" w:cs="Arial"/>
        </w:rPr>
      </w:pPr>
      <w:r w:rsidRPr="00065576">
        <w:rPr>
          <w:rFonts w:ascii="Arial" w:hAnsi="Arial" w:cs="Arial"/>
          <w:color w:val="000000"/>
        </w:rPr>
        <w:t xml:space="preserve">należąc do tej samej grupy kapitałowej, w rozumieniu </w:t>
      </w:r>
      <w:r w:rsidR="00D41BAB" w:rsidRPr="00065576">
        <w:rPr>
          <w:rFonts w:ascii="Arial" w:hAnsi="Arial" w:cs="Arial"/>
          <w:color w:val="000000"/>
        </w:rPr>
        <w:t>U</w:t>
      </w:r>
      <w:r w:rsidRPr="00065576">
        <w:rPr>
          <w:rFonts w:ascii="Arial" w:hAnsi="Arial" w:cs="Arial"/>
          <w:color w:val="000000"/>
        </w:rPr>
        <w:t>stawy z dnia 16 lutego 2007 r. o ochronie konkurencji i konsumentów, złożyli odrębne oferty, chyba</w:t>
      </w:r>
      <w:r w:rsidRPr="00065576">
        <w:rPr>
          <w:rFonts w:ascii="Arial" w:hAnsi="Arial" w:cs="Arial"/>
        </w:rPr>
        <w:t xml:space="preserve"> że wykażą, że istniejące między nimi powiązania nie prowadzą do zachwiania uczciwej konkurencji pomiędzy </w:t>
      </w:r>
      <w:r w:rsidR="00D41BAB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>ykonawcami w postę</w:t>
      </w:r>
      <w:r w:rsidR="00A7575E" w:rsidRPr="00065576">
        <w:rPr>
          <w:rFonts w:ascii="Arial" w:hAnsi="Arial" w:cs="Arial"/>
        </w:rPr>
        <w:t>powaniu o udzielenie zamówienia,</w:t>
      </w:r>
    </w:p>
    <w:p w14:paraId="10327605" w14:textId="6C38668B" w:rsidR="00D24522" w:rsidRDefault="00A7575E" w:rsidP="00832574">
      <w:pPr>
        <w:numPr>
          <w:ilvl w:val="3"/>
          <w:numId w:val="18"/>
        </w:numPr>
        <w:spacing w:line="360" w:lineRule="auto"/>
        <w:ind w:left="2552" w:hanging="97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w okresie 3 lat przed wszczęciem postępowania, w sposób zawiniony poważnie naruszyli obowiązki zawodowe, w szczególności, gdy </w:t>
      </w:r>
      <w:r w:rsidR="007E13A6" w:rsidRPr="00065576">
        <w:rPr>
          <w:rFonts w:ascii="Arial" w:hAnsi="Arial" w:cs="Arial"/>
          <w:color w:val="000000"/>
        </w:rPr>
        <w:t>W</w:t>
      </w:r>
      <w:r w:rsidRPr="00065576">
        <w:rPr>
          <w:rFonts w:ascii="Arial" w:hAnsi="Arial" w:cs="Arial"/>
          <w:color w:val="000000"/>
        </w:rPr>
        <w:t xml:space="preserve">ykonawca w wyniku zamierzonego działania lub rażącego niedbalstwa nie wykonał lub nienależycie wykonał zamówienie, co </w:t>
      </w:r>
      <w:r w:rsidR="007E13A6" w:rsidRPr="00065576">
        <w:rPr>
          <w:rFonts w:ascii="Arial" w:hAnsi="Arial" w:cs="Arial"/>
          <w:color w:val="000000"/>
        </w:rPr>
        <w:t>Z</w:t>
      </w:r>
      <w:r w:rsidRPr="00065576">
        <w:rPr>
          <w:rFonts w:ascii="Arial" w:hAnsi="Arial" w:cs="Arial"/>
          <w:color w:val="000000"/>
        </w:rPr>
        <w:t xml:space="preserve">amawiający jest w stanie wykazać za pomocą dowolnych środków dowodowych. Zamawiający nie wykluczy z postępowania o udzielenie zamówienia </w:t>
      </w:r>
      <w:r w:rsidR="007E13A6" w:rsidRPr="00065576">
        <w:rPr>
          <w:rFonts w:ascii="Arial" w:hAnsi="Arial" w:cs="Arial"/>
          <w:color w:val="000000"/>
        </w:rPr>
        <w:t>W</w:t>
      </w:r>
      <w:r w:rsidRPr="00065576">
        <w:rPr>
          <w:rFonts w:ascii="Arial" w:hAnsi="Arial" w:cs="Arial"/>
          <w:color w:val="000000"/>
        </w:rPr>
        <w:t>ykonawcy, który udowodni, że podjął konkretne środki techniczne, organizacyjne i kadrowe, które mają zapobiec zawinionemu i poważnemu naruszaniu obowiązków zawodowych w przyszłości oraz naprawił szkody powstałe w wyniku naruszenia obowiązków zawodowych lub zobowiązał się do ich naprawienia</w:t>
      </w:r>
      <w:r w:rsidR="00832574">
        <w:rPr>
          <w:rFonts w:ascii="Arial" w:hAnsi="Arial" w:cs="Arial"/>
          <w:color w:val="000000"/>
        </w:rPr>
        <w:t>,</w:t>
      </w:r>
    </w:p>
    <w:p w14:paraId="2ECDDDD0" w14:textId="4B6F1DAD" w:rsidR="00832574" w:rsidRPr="00832574" w:rsidRDefault="00832574" w:rsidP="00832574">
      <w:pPr>
        <w:numPr>
          <w:ilvl w:val="3"/>
          <w:numId w:val="18"/>
        </w:numPr>
        <w:spacing w:line="360" w:lineRule="auto"/>
        <w:ind w:left="2552" w:hanging="970"/>
        <w:jc w:val="both"/>
        <w:rPr>
          <w:rFonts w:ascii="Arial" w:hAnsi="Arial" w:cs="Arial"/>
          <w:color w:val="000000"/>
        </w:rPr>
      </w:pPr>
      <w:r w:rsidRPr="00832574">
        <w:rPr>
          <w:rFonts w:ascii="Arial" w:hAnsi="Arial" w:cs="Arial"/>
          <w:color w:val="000000"/>
        </w:rPr>
        <w:t>nie wnieśli wadium do upływu terminu składania ofert, na przedłużony okres związania ofertą lub w terminie, o którym mowa w pkt 8.9 SIWZ, albo nie zgodzili się na przedłużenie okresu związania ofertą</w:t>
      </w:r>
      <w:r>
        <w:rPr>
          <w:rFonts w:ascii="Arial" w:hAnsi="Arial" w:cs="Arial"/>
          <w:color w:val="000000"/>
        </w:rPr>
        <w:t>.</w:t>
      </w:r>
    </w:p>
    <w:p w14:paraId="0778C138" w14:textId="77777777" w:rsidR="009B0E8F" w:rsidRPr="00065576" w:rsidRDefault="003C09C9" w:rsidP="00D47480">
      <w:pPr>
        <w:numPr>
          <w:ilvl w:val="2"/>
          <w:numId w:val="18"/>
        </w:numPr>
        <w:tabs>
          <w:tab w:val="left" w:pos="1582"/>
        </w:tabs>
        <w:spacing w:line="360" w:lineRule="auto"/>
        <w:ind w:left="1620" w:hanging="822"/>
        <w:jc w:val="both"/>
        <w:rPr>
          <w:rFonts w:ascii="Arial" w:hAnsi="Arial" w:cs="Arial"/>
          <w:b/>
        </w:rPr>
      </w:pPr>
      <w:r w:rsidRPr="00065576">
        <w:rPr>
          <w:rFonts w:ascii="Arial" w:hAnsi="Arial" w:cs="Arial"/>
          <w:b/>
        </w:rPr>
        <w:t>Z</w:t>
      </w:r>
      <w:r w:rsidR="009B0E8F" w:rsidRPr="00065576">
        <w:rPr>
          <w:rFonts w:ascii="Arial" w:hAnsi="Arial" w:cs="Arial"/>
          <w:b/>
        </w:rPr>
        <w:t>amawiający odrzuci ofertę, jeżeli:</w:t>
      </w:r>
    </w:p>
    <w:p w14:paraId="3E9934F8" w14:textId="20DE5FD8" w:rsidR="00C30B0A" w:rsidRPr="00065576" w:rsidRDefault="00C30B0A" w:rsidP="00D47480">
      <w:pPr>
        <w:pStyle w:val="pkt"/>
        <w:numPr>
          <w:ilvl w:val="3"/>
          <w:numId w:val="18"/>
        </w:numPr>
        <w:spacing w:before="0" w:after="0" w:line="360" w:lineRule="auto"/>
        <w:ind w:left="2520" w:hanging="900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jej treść nie odpowiada treści </w:t>
      </w:r>
      <w:r w:rsidR="00580540" w:rsidRPr="00065576">
        <w:rPr>
          <w:rFonts w:ascii="Arial" w:hAnsi="Arial" w:cs="Arial"/>
        </w:rPr>
        <w:t>SIWZ</w:t>
      </w:r>
      <w:r w:rsidRPr="00065576">
        <w:rPr>
          <w:rFonts w:ascii="Arial" w:hAnsi="Arial" w:cs="Arial"/>
        </w:rPr>
        <w:t>,</w:t>
      </w:r>
      <w:r w:rsidR="00BD3B72" w:rsidRPr="00065576">
        <w:rPr>
          <w:rFonts w:ascii="Arial" w:hAnsi="Arial" w:cs="Arial"/>
          <w:color w:val="0000FF"/>
        </w:rPr>
        <w:t xml:space="preserve"> </w:t>
      </w:r>
      <w:r w:rsidR="00BD3B72" w:rsidRPr="00065576">
        <w:rPr>
          <w:rFonts w:ascii="Arial" w:hAnsi="Arial" w:cs="Arial"/>
        </w:rPr>
        <w:t xml:space="preserve">z zastrzeżeniem pkt </w:t>
      </w:r>
      <w:r w:rsidR="003D4E95" w:rsidRPr="00065576">
        <w:rPr>
          <w:rFonts w:ascii="Arial" w:hAnsi="Arial" w:cs="Arial"/>
        </w:rPr>
        <w:t>1</w:t>
      </w:r>
      <w:r w:rsidR="00BD3B72" w:rsidRPr="00065576">
        <w:rPr>
          <w:rFonts w:ascii="Arial" w:hAnsi="Arial" w:cs="Arial"/>
        </w:rPr>
        <w:t>3</w:t>
      </w:r>
      <w:r w:rsidR="003D4E95" w:rsidRPr="00065576">
        <w:rPr>
          <w:rFonts w:ascii="Arial" w:hAnsi="Arial" w:cs="Arial"/>
        </w:rPr>
        <w:t>.2.2.3</w:t>
      </w:r>
      <w:r w:rsidR="00803610" w:rsidRPr="00065576">
        <w:rPr>
          <w:rFonts w:ascii="Arial" w:eastAsia="EUAlbertina-Regular-Identity-H" w:hAnsi="Arial" w:cs="Arial"/>
        </w:rPr>
        <w:t xml:space="preserve"> SIWZ</w:t>
      </w:r>
      <w:r w:rsidR="003D4E95" w:rsidRPr="00065576">
        <w:rPr>
          <w:rFonts w:ascii="Arial" w:hAnsi="Arial" w:cs="Arial"/>
        </w:rPr>
        <w:t>,</w:t>
      </w:r>
    </w:p>
    <w:p w14:paraId="1691EDB5" w14:textId="77777777" w:rsidR="00C30B0A" w:rsidRPr="00065576" w:rsidRDefault="00C30B0A" w:rsidP="00D47480">
      <w:pPr>
        <w:pStyle w:val="pkt"/>
        <w:numPr>
          <w:ilvl w:val="3"/>
          <w:numId w:val="18"/>
        </w:numPr>
        <w:spacing w:before="0" w:after="0" w:line="360" w:lineRule="auto"/>
        <w:ind w:left="2520" w:hanging="900"/>
        <w:rPr>
          <w:rFonts w:ascii="Arial" w:hAnsi="Arial" w:cs="Arial"/>
        </w:rPr>
      </w:pPr>
      <w:r w:rsidRPr="00065576">
        <w:rPr>
          <w:rFonts w:ascii="Arial" w:hAnsi="Arial" w:cs="Arial"/>
        </w:rPr>
        <w:t>jej złożenie stanowi czyn nieuczciwej konkurencji w rozumieniu przepisów o zwalczaniu nieuczciwej konkurencji,</w:t>
      </w:r>
    </w:p>
    <w:p w14:paraId="7758E389" w14:textId="77777777" w:rsidR="00C30B0A" w:rsidRPr="00065576" w:rsidRDefault="00C30B0A" w:rsidP="00D47480">
      <w:pPr>
        <w:pStyle w:val="pkt"/>
        <w:numPr>
          <w:ilvl w:val="3"/>
          <w:numId w:val="18"/>
        </w:numPr>
        <w:spacing w:before="0" w:after="0" w:line="360" w:lineRule="auto"/>
        <w:ind w:left="2520" w:hanging="900"/>
        <w:rPr>
          <w:rFonts w:ascii="Arial" w:hAnsi="Arial" w:cs="Arial"/>
        </w:rPr>
      </w:pPr>
      <w:r w:rsidRPr="00065576">
        <w:rPr>
          <w:rFonts w:ascii="Arial" w:hAnsi="Arial" w:cs="Arial"/>
        </w:rPr>
        <w:t>zawiera rażąco niską cenę w stosunku do przedmiotu zamówienia,</w:t>
      </w:r>
    </w:p>
    <w:p w14:paraId="281DF41C" w14:textId="77777777" w:rsidR="00C30B0A" w:rsidRPr="00065576" w:rsidRDefault="00C30B0A" w:rsidP="00D47480">
      <w:pPr>
        <w:pStyle w:val="pkt"/>
        <w:numPr>
          <w:ilvl w:val="3"/>
          <w:numId w:val="18"/>
        </w:numPr>
        <w:spacing w:before="0" w:after="0" w:line="360" w:lineRule="auto"/>
        <w:ind w:left="2520" w:hanging="900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została złożona przez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>ykonawcę wykluczonego z udziału w postępowaniu o udzielenie zamówienia,</w:t>
      </w:r>
    </w:p>
    <w:p w14:paraId="202A9B09" w14:textId="77777777" w:rsidR="00C30B0A" w:rsidRPr="00065576" w:rsidRDefault="00C30B0A" w:rsidP="00D47480">
      <w:pPr>
        <w:pStyle w:val="pkt"/>
        <w:numPr>
          <w:ilvl w:val="3"/>
          <w:numId w:val="18"/>
        </w:numPr>
        <w:spacing w:before="0" w:after="0" w:line="360" w:lineRule="auto"/>
        <w:ind w:left="2520" w:hanging="900"/>
        <w:rPr>
          <w:rFonts w:ascii="Arial" w:hAnsi="Arial" w:cs="Arial"/>
        </w:rPr>
      </w:pPr>
      <w:r w:rsidRPr="00065576">
        <w:rPr>
          <w:rFonts w:ascii="Arial" w:hAnsi="Arial" w:cs="Arial"/>
        </w:rPr>
        <w:t>zawiera błędy w obliczeniu ceny,</w:t>
      </w:r>
    </w:p>
    <w:p w14:paraId="1D8A58FA" w14:textId="0E0FA25C" w:rsidR="00A723F7" w:rsidRPr="00065576" w:rsidRDefault="00260A51" w:rsidP="00D47480">
      <w:pPr>
        <w:pStyle w:val="pkt"/>
        <w:numPr>
          <w:ilvl w:val="3"/>
          <w:numId w:val="18"/>
        </w:numPr>
        <w:spacing w:before="0" w:after="0" w:line="360" w:lineRule="auto"/>
        <w:ind w:left="2520" w:hanging="900"/>
        <w:rPr>
          <w:rFonts w:ascii="Arial" w:hAnsi="Arial" w:cs="Arial"/>
        </w:rPr>
      </w:pPr>
      <w:r w:rsidRPr="00065576">
        <w:rPr>
          <w:rFonts w:ascii="Arial" w:hAnsi="Arial" w:cs="Arial"/>
        </w:rPr>
        <w:lastRenderedPageBreak/>
        <w:t>W</w:t>
      </w:r>
      <w:r w:rsidR="003D4E95" w:rsidRPr="00065576">
        <w:rPr>
          <w:rFonts w:ascii="Arial" w:hAnsi="Arial" w:cs="Arial"/>
        </w:rPr>
        <w:t>ykonawca w terminie 3 dni od dnia doręczenia zawiadomienia nie zgodził się na poprawienie omyłki, o której mowa w pkt 13.2.2.3</w:t>
      </w:r>
      <w:r w:rsidR="00803610" w:rsidRPr="00065576">
        <w:rPr>
          <w:rFonts w:ascii="Arial" w:eastAsia="EUAlbertina-Regular-Identity-H" w:hAnsi="Arial" w:cs="Arial"/>
        </w:rPr>
        <w:t xml:space="preserve"> SIWZ</w:t>
      </w:r>
      <w:r w:rsidR="00C30B0A" w:rsidRPr="00065576">
        <w:rPr>
          <w:rFonts w:ascii="Arial" w:hAnsi="Arial" w:cs="Arial"/>
        </w:rPr>
        <w:t>,</w:t>
      </w:r>
    </w:p>
    <w:p w14:paraId="5F8424D8" w14:textId="77777777" w:rsidR="00C30B0A" w:rsidRPr="00065576" w:rsidRDefault="00C30B0A" w:rsidP="00D47480">
      <w:pPr>
        <w:pStyle w:val="pkt"/>
        <w:numPr>
          <w:ilvl w:val="3"/>
          <w:numId w:val="18"/>
        </w:numPr>
        <w:spacing w:before="0" w:after="0" w:line="360" w:lineRule="auto"/>
        <w:ind w:left="2520" w:hanging="900"/>
        <w:rPr>
          <w:rFonts w:ascii="Arial" w:hAnsi="Arial" w:cs="Arial"/>
        </w:rPr>
      </w:pPr>
      <w:r w:rsidRPr="00065576">
        <w:rPr>
          <w:rFonts w:ascii="Arial" w:hAnsi="Arial" w:cs="Arial"/>
        </w:rPr>
        <w:t>jest nieważna na podstawie odrębnych przepisów.</w:t>
      </w:r>
    </w:p>
    <w:p w14:paraId="6B864AE2" w14:textId="77777777" w:rsidR="00800173" w:rsidRPr="00065576" w:rsidRDefault="00C30B0A" w:rsidP="00D47480">
      <w:pPr>
        <w:numPr>
          <w:ilvl w:val="2"/>
          <w:numId w:val="18"/>
        </w:numPr>
        <w:tabs>
          <w:tab w:val="left" w:pos="1582"/>
        </w:tabs>
        <w:autoSpaceDE w:val="0"/>
        <w:autoSpaceDN w:val="0"/>
        <w:adjustRightInd w:val="0"/>
        <w:spacing w:line="360" w:lineRule="auto"/>
        <w:ind w:left="1596" w:hanging="812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</w:t>
      </w:r>
      <w:r w:rsidR="009B0E8F" w:rsidRPr="00065576">
        <w:rPr>
          <w:rFonts w:ascii="Arial" w:hAnsi="Arial" w:cs="Arial"/>
        </w:rPr>
        <w:t xml:space="preserve">amawiający </w:t>
      </w:r>
      <w:r w:rsidR="00800173" w:rsidRPr="00065576">
        <w:rPr>
          <w:rFonts w:ascii="Arial" w:hAnsi="Arial" w:cs="Arial"/>
        </w:rPr>
        <w:t xml:space="preserve">po wyborze najkorzystniejszej oferty zawiadomi </w:t>
      </w:r>
      <w:r w:rsidR="00260A51" w:rsidRPr="00065576">
        <w:rPr>
          <w:rFonts w:ascii="Arial" w:hAnsi="Arial" w:cs="Arial"/>
        </w:rPr>
        <w:t>W</w:t>
      </w:r>
      <w:r w:rsidR="00800173" w:rsidRPr="00065576">
        <w:rPr>
          <w:rFonts w:ascii="Arial" w:hAnsi="Arial" w:cs="Arial"/>
        </w:rPr>
        <w:t>ykonawców, którzy złożyli oferty, o:</w:t>
      </w:r>
    </w:p>
    <w:p w14:paraId="19F3A6D5" w14:textId="77777777" w:rsidR="00EC1347" w:rsidRPr="00065576" w:rsidRDefault="00967ABC" w:rsidP="00D47480">
      <w:pPr>
        <w:numPr>
          <w:ilvl w:val="3"/>
          <w:numId w:val="18"/>
        </w:numPr>
        <w:autoSpaceDE w:val="0"/>
        <w:autoSpaceDN w:val="0"/>
        <w:adjustRightInd w:val="0"/>
        <w:spacing w:line="360" w:lineRule="auto"/>
        <w:ind w:left="2520" w:hanging="900"/>
        <w:jc w:val="both"/>
        <w:rPr>
          <w:rFonts w:ascii="Arial" w:hAnsi="Arial" w:cs="Arial"/>
          <w:color w:val="000000" w:themeColor="text1"/>
        </w:rPr>
      </w:pPr>
      <w:r w:rsidRPr="00065576">
        <w:rPr>
          <w:rFonts w:ascii="Arial" w:hAnsi="Arial" w:cs="Arial"/>
        </w:rPr>
        <w:t xml:space="preserve">wyborze najkorzystniejszej oferty, podając nazwę (firmę), albo imię i nazwisko, siedzibę albo miejsce zamieszkania i adres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 xml:space="preserve">ykonawcy, którego ofertę wybrano, uzasadnienie jej wyboru oraz nazwy (firmy), albo imiona i nazwiska, siedziby albo miejsca zamieszkania </w:t>
      </w:r>
      <w:r w:rsidRPr="00065576">
        <w:rPr>
          <w:rFonts w:ascii="Arial" w:hAnsi="Arial" w:cs="Arial"/>
          <w:color w:val="000000" w:themeColor="text1"/>
        </w:rPr>
        <w:t xml:space="preserve">i adresy </w:t>
      </w:r>
      <w:r w:rsidR="00260A51" w:rsidRPr="00065576">
        <w:rPr>
          <w:rFonts w:ascii="Arial" w:hAnsi="Arial" w:cs="Arial"/>
          <w:color w:val="000000" w:themeColor="text1"/>
        </w:rPr>
        <w:t>W</w:t>
      </w:r>
      <w:r w:rsidRPr="00065576">
        <w:rPr>
          <w:rFonts w:ascii="Arial" w:hAnsi="Arial" w:cs="Arial"/>
          <w:color w:val="000000" w:themeColor="text1"/>
        </w:rPr>
        <w:t>ykonawców, którzy złożyli oferty,</w:t>
      </w:r>
    </w:p>
    <w:p w14:paraId="3353EE0E" w14:textId="77777777" w:rsidR="00800173" w:rsidRPr="00065576" w:rsidRDefault="00260A51" w:rsidP="00D47480">
      <w:pPr>
        <w:numPr>
          <w:ilvl w:val="3"/>
          <w:numId w:val="18"/>
        </w:numPr>
        <w:autoSpaceDE w:val="0"/>
        <w:autoSpaceDN w:val="0"/>
        <w:adjustRightInd w:val="0"/>
        <w:spacing w:line="360" w:lineRule="auto"/>
        <w:ind w:left="2520" w:hanging="90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W</w:t>
      </w:r>
      <w:r w:rsidR="00800173" w:rsidRPr="00065576">
        <w:rPr>
          <w:rFonts w:ascii="Arial" w:hAnsi="Arial" w:cs="Arial"/>
        </w:rPr>
        <w:t>ykonawcach, których oferty zostały odrzucone, podając uzasadnienie faktyczne i prawne,</w:t>
      </w:r>
    </w:p>
    <w:p w14:paraId="35E05D2A" w14:textId="77777777" w:rsidR="00800173" w:rsidRPr="00065576" w:rsidRDefault="00260A51" w:rsidP="00D47480">
      <w:pPr>
        <w:numPr>
          <w:ilvl w:val="3"/>
          <w:numId w:val="18"/>
        </w:numPr>
        <w:autoSpaceDE w:val="0"/>
        <w:autoSpaceDN w:val="0"/>
        <w:adjustRightInd w:val="0"/>
        <w:spacing w:line="360" w:lineRule="auto"/>
        <w:ind w:left="2520" w:hanging="90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W</w:t>
      </w:r>
      <w:r w:rsidR="00800173" w:rsidRPr="00065576">
        <w:rPr>
          <w:rFonts w:ascii="Arial" w:hAnsi="Arial" w:cs="Arial"/>
        </w:rPr>
        <w:t>ykonawcach, którzy zostali wykluczeni z postępowania o udzielenie zamówienia, podając uzasadnienie faktyczne i prawne.</w:t>
      </w:r>
    </w:p>
    <w:p w14:paraId="7B62D212" w14:textId="77777777" w:rsidR="000D7FE1" w:rsidRPr="00065576" w:rsidRDefault="000D7FE1" w:rsidP="00D47480">
      <w:pPr>
        <w:numPr>
          <w:ilvl w:val="3"/>
          <w:numId w:val="18"/>
        </w:numPr>
        <w:autoSpaceDE w:val="0"/>
        <w:autoSpaceDN w:val="0"/>
        <w:adjustRightInd w:val="0"/>
        <w:spacing w:line="360" w:lineRule="auto"/>
        <w:ind w:left="2520" w:hanging="900"/>
        <w:jc w:val="both"/>
      </w:pPr>
      <w:r w:rsidRPr="00065576">
        <w:rPr>
          <w:rFonts w:ascii="Arial" w:hAnsi="Arial" w:cs="Arial"/>
        </w:rPr>
        <w:t>terminie, po którego upływie umowa w sprawie zamówienia może być zawarta.</w:t>
      </w:r>
    </w:p>
    <w:p w14:paraId="1921F720" w14:textId="77777777" w:rsidR="009B0E8F" w:rsidRPr="00065576" w:rsidRDefault="00800173" w:rsidP="00D47480">
      <w:pPr>
        <w:numPr>
          <w:ilvl w:val="2"/>
          <w:numId w:val="18"/>
        </w:numPr>
        <w:tabs>
          <w:tab w:val="left" w:pos="1560"/>
        </w:tabs>
        <w:autoSpaceDE w:val="0"/>
        <w:autoSpaceDN w:val="0"/>
        <w:adjustRightInd w:val="0"/>
        <w:spacing w:line="360" w:lineRule="auto"/>
        <w:ind w:left="162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</w:t>
      </w:r>
      <w:r w:rsidR="009B0E8F" w:rsidRPr="00065576">
        <w:rPr>
          <w:rFonts w:ascii="Arial" w:hAnsi="Arial" w:cs="Arial"/>
        </w:rPr>
        <w:t>amawiający unieważni postępowanie o udzielenie zamówienia, jeżeli:</w:t>
      </w:r>
    </w:p>
    <w:p w14:paraId="47124065" w14:textId="77777777" w:rsidR="009B0E8F" w:rsidRPr="00065576" w:rsidRDefault="009B0E8F" w:rsidP="00D47480">
      <w:pPr>
        <w:pStyle w:val="pkt"/>
        <w:numPr>
          <w:ilvl w:val="3"/>
          <w:numId w:val="18"/>
        </w:numPr>
        <w:spacing w:before="0" w:after="0" w:line="360" w:lineRule="auto"/>
        <w:ind w:left="2694" w:hanging="1056"/>
        <w:rPr>
          <w:rStyle w:val="akapitdomyslny"/>
          <w:rFonts w:ascii="Arial" w:hAnsi="Arial" w:cs="Arial"/>
          <w:sz w:val="24"/>
          <w:szCs w:val="24"/>
        </w:rPr>
      </w:pPr>
      <w:r w:rsidRPr="00065576">
        <w:rPr>
          <w:rFonts w:ascii="Arial" w:hAnsi="Arial" w:cs="Arial"/>
        </w:rPr>
        <w:t>nie złożono żadnej oferty niepodlegającej odrzuceniu,</w:t>
      </w:r>
      <w:r w:rsidRPr="00065576">
        <w:rPr>
          <w:rStyle w:val="akapitdomyslny"/>
          <w:rFonts w:ascii="Arial" w:hAnsi="Arial" w:cs="Arial"/>
          <w:sz w:val="24"/>
          <w:szCs w:val="24"/>
        </w:rPr>
        <w:t xml:space="preserve"> </w:t>
      </w:r>
    </w:p>
    <w:p w14:paraId="223D3E42" w14:textId="51EB3A95" w:rsidR="009B0E8F" w:rsidRPr="00065576" w:rsidRDefault="00552FA9" w:rsidP="00D47480">
      <w:pPr>
        <w:pStyle w:val="pkt"/>
        <w:numPr>
          <w:ilvl w:val="3"/>
          <w:numId w:val="18"/>
        </w:numPr>
        <w:spacing w:before="0" w:after="0" w:line="360" w:lineRule="auto"/>
        <w:ind w:left="2694" w:hanging="1056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cena oferty </w:t>
      </w:r>
      <w:r w:rsidR="008C1121" w:rsidRPr="00065576">
        <w:rPr>
          <w:rFonts w:ascii="Arial" w:hAnsi="Arial" w:cs="Arial"/>
          <w:color w:val="000000"/>
        </w:rPr>
        <w:t xml:space="preserve">z najniższą ceną </w:t>
      </w:r>
      <w:r w:rsidRPr="00065576">
        <w:rPr>
          <w:rFonts w:ascii="Arial" w:hAnsi="Arial" w:cs="Arial"/>
          <w:color w:val="000000"/>
        </w:rPr>
        <w:t xml:space="preserve">przewyższa kwotę, którą </w:t>
      </w:r>
      <w:r w:rsidR="00260A51" w:rsidRPr="00065576">
        <w:rPr>
          <w:rFonts w:ascii="Arial" w:hAnsi="Arial" w:cs="Arial"/>
          <w:color w:val="000000"/>
        </w:rPr>
        <w:t>Z</w:t>
      </w:r>
      <w:r w:rsidRPr="00065576">
        <w:rPr>
          <w:rFonts w:ascii="Arial" w:hAnsi="Arial" w:cs="Arial"/>
          <w:color w:val="000000"/>
        </w:rPr>
        <w:t xml:space="preserve">amawiający zamierza przeznaczyć na sfinansowanie zamówienia, chyba że </w:t>
      </w:r>
      <w:r w:rsidR="00260A51" w:rsidRPr="00065576">
        <w:rPr>
          <w:rFonts w:ascii="Arial" w:hAnsi="Arial" w:cs="Arial"/>
          <w:color w:val="000000"/>
        </w:rPr>
        <w:t>Z</w:t>
      </w:r>
      <w:r w:rsidRPr="00065576">
        <w:rPr>
          <w:rFonts w:ascii="Arial" w:hAnsi="Arial" w:cs="Arial"/>
          <w:color w:val="000000"/>
        </w:rPr>
        <w:t>amawiający może zwiększyć tę kwotę do ceny najkorzystniejszej oferty</w:t>
      </w:r>
      <w:r w:rsidR="009B0E8F" w:rsidRPr="00065576">
        <w:rPr>
          <w:rFonts w:ascii="Arial" w:hAnsi="Arial" w:cs="Arial"/>
          <w:color w:val="000000"/>
        </w:rPr>
        <w:t>,</w:t>
      </w:r>
    </w:p>
    <w:p w14:paraId="228A1C1B" w14:textId="08D46271" w:rsidR="009B0E8F" w:rsidRPr="00065576" w:rsidRDefault="00307E3E" w:rsidP="00D47480">
      <w:pPr>
        <w:pStyle w:val="pkt"/>
        <w:numPr>
          <w:ilvl w:val="3"/>
          <w:numId w:val="18"/>
        </w:numPr>
        <w:spacing w:before="0" w:after="0" w:line="360" w:lineRule="auto"/>
        <w:ind w:left="2694" w:hanging="1056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w</w:t>
      </w:r>
      <w:r w:rsidR="009B0E8F" w:rsidRPr="00065576">
        <w:rPr>
          <w:rFonts w:ascii="Arial" w:hAnsi="Arial" w:cs="Arial"/>
          <w:color w:val="000000"/>
        </w:rPr>
        <w:t xml:space="preserve"> przypadkach, o których mowa w pkt</w:t>
      </w:r>
      <w:r w:rsidR="00F50711" w:rsidRPr="00065576">
        <w:rPr>
          <w:rFonts w:ascii="Arial" w:hAnsi="Arial" w:cs="Arial"/>
          <w:color w:val="000000"/>
        </w:rPr>
        <w:t xml:space="preserve"> 13.2.</w:t>
      </w:r>
      <w:r w:rsidR="00485A68" w:rsidRPr="00065576">
        <w:rPr>
          <w:rFonts w:ascii="Arial" w:hAnsi="Arial" w:cs="Arial"/>
          <w:color w:val="000000"/>
        </w:rPr>
        <w:t>6</w:t>
      </w:r>
      <w:r w:rsidR="00803610" w:rsidRPr="00065576">
        <w:rPr>
          <w:rFonts w:ascii="Arial" w:eastAsia="EUAlbertina-Regular-Identity-H" w:hAnsi="Arial" w:cs="Arial"/>
          <w:color w:val="000000"/>
        </w:rPr>
        <w:t xml:space="preserve"> SIWZ</w:t>
      </w:r>
      <w:r w:rsidR="009B0E8F" w:rsidRPr="00065576">
        <w:rPr>
          <w:rFonts w:ascii="Arial" w:hAnsi="Arial" w:cs="Arial"/>
          <w:color w:val="000000"/>
        </w:rPr>
        <w:t>, zostały złożone oferty dodatkowe o takiej samej cenie</w:t>
      </w:r>
      <w:r w:rsidR="00026425" w:rsidRPr="00065576">
        <w:rPr>
          <w:rFonts w:ascii="Arial" w:hAnsi="Arial" w:cs="Arial"/>
          <w:color w:val="000000"/>
        </w:rPr>
        <w:t xml:space="preserve"> bez podatku VAT</w:t>
      </w:r>
      <w:r w:rsidR="009B0E8F" w:rsidRPr="00065576">
        <w:rPr>
          <w:rFonts w:ascii="Arial" w:hAnsi="Arial" w:cs="Arial"/>
          <w:color w:val="000000"/>
        </w:rPr>
        <w:t>;</w:t>
      </w:r>
    </w:p>
    <w:p w14:paraId="2764FF24" w14:textId="77777777" w:rsidR="009B0E8F" w:rsidRPr="00065576" w:rsidRDefault="00307E3E" w:rsidP="00D47480">
      <w:pPr>
        <w:pStyle w:val="pkt"/>
        <w:numPr>
          <w:ilvl w:val="3"/>
          <w:numId w:val="18"/>
        </w:numPr>
        <w:spacing w:before="0" w:after="0" w:line="360" w:lineRule="auto"/>
        <w:ind w:left="2694" w:hanging="1056"/>
        <w:rPr>
          <w:rFonts w:ascii="Arial" w:hAnsi="Arial" w:cs="Arial"/>
        </w:rPr>
      </w:pPr>
      <w:r w:rsidRPr="00065576">
        <w:rPr>
          <w:rFonts w:ascii="Arial" w:hAnsi="Arial" w:cs="Arial"/>
        </w:rPr>
        <w:t>w</w:t>
      </w:r>
      <w:r w:rsidR="009B0E8F" w:rsidRPr="00065576">
        <w:rPr>
          <w:rFonts w:ascii="Arial" w:hAnsi="Arial" w:cs="Arial"/>
        </w:rPr>
        <w:t>ystąpiła istotna zmiana okoliczności powodująca, że prowadzenie postępowania lub wykonanie zamówienia nie leży w interesie publicznym, czego nie można było wcześniej przewidzieć;</w:t>
      </w:r>
    </w:p>
    <w:p w14:paraId="689CDEEB" w14:textId="77777777" w:rsidR="009B0E8F" w:rsidRPr="00065576" w:rsidRDefault="00552FA9" w:rsidP="00D47480">
      <w:pPr>
        <w:pStyle w:val="pkt"/>
        <w:numPr>
          <w:ilvl w:val="3"/>
          <w:numId w:val="18"/>
        </w:numPr>
        <w:spacing w:before="0" w:after="0" w:line="360" w:lineRule="auto"/>
        <w:ind w:left="2694" w:hanging="1056"/>
        <w:rPr>
          <w:rFonts w:ascii="Arial" w:hAnsi="Arial" w:cs="Arial"/>
        </w:rPr>
      </w:pPr>
      <w:r w:rsidRPr="00065576">
        <w:rPr>
          <w:rFonts w:ascii="Arial" w:hAnsi="Arial" w:cs="Arial"/>
        </w:rPr>
        <w:t>postępowanie obarczone jest niemożliwą do usunięcia wadą uniemożliwiającą zawarcie ważnej umowy w sprawie zamówienia</w:t>
      </w:r>
      <w:r w:rsidR="009B0E8F" w:rsidRPr="00065576">
        <w:rPr>
          <w:rFonts w:ascii="Arial" w:hAnsi="Arial" w:cs="Arial"/>
        </w:rPr>
        <w:t>;</w:t>
      </w:r>
    </w:p>
    <w:p w14:paraId="6520CB37" w14:textId="77777777" w:rsidR="00307E3E" w:rsidRPr="00065576" w:rsidRDefault="00307E3E" w:rsidP="00D47480">
      <w:pPr>
        <w:pStyle w:val="pkt"/>
        <w:numPr>
          <w:ilvl w:val="2"/>
          <w:numId w:val="18"/>
        </w:numPr>
        <w:spacing w:before="0" w:after="0" w:line="360" w:lineRule="auto"/>
        <w:ind w:left="1620" w:hanging="900"/>
        <w:rPr>
          <w:rFonts w:ascii="Arial" w:hAnsi="Arial" w:cs="Arial"/>
        </w:rPr>
      </w:pPr>
      <w:r w:rsidRPr="00065576">
        <w:rPr>
          <w:rFonts w:ascii="Arial" w:hAnsi="Arial" w:cs="Arial"/>
        </w:rPr>
        <w:lastRenderedPageBreak/>
        <w:t xml:space="preserve">O unieważnieniu postępowania o udzielenie zamówienia </w:t>
      </w:r>
      <w:r w:rsidR="007D2A1A" w:rsidRPr="00065576">
        <w:rPr>
          <w:rFonts w:ascii="Arial" w:hAnsi="Arial" w:cs="Arial"/>
        </w:rPr>
        <w:t>Z</w:t>
      </w:r>
      <w:r w:rsidRPr="00065576">
        <w:rPr>
          <w:rFonts w:ascii="Arial" w:hAnsi="Arial" w:cs="Arial"/>
        </w:rPr>
        <w:t xml:space="preserve">amawiający zawiadomi równocześnie wszystkich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>ykonawców, którzy:</w:t>
      </w:r>
    </w:p>
    <w:p w14:paraId="3620E1C3" w14:textId="77777777" w:rsidR="00307E3E" w:rsidRPr="00065576" w:rsidRDefault="00307E3E" w:rsidP="00D47480">
      <w:pPr>
        <w:pStyle w:val="pkt"/>
        <w:numPr>
          <w:ilvl w:val="3"/>
          <w:numId w:val="18"/>
        </w:numPr>
        <w:spacing w:before="0" w:after="0" w:line="360" w:lineRule="auto"/>
        <w:ind w:left="2700" w:hanging="1080"/>
        <w:rPr>
          <w:rFonts w:ascii="Arial" w:hAnsi="Arial" w:cs="Arial"/>
        </w:rPr>
      </w:pPr>
      <w:r w:rsidRPr="00065576">
        <w:rPr>
          <w:rFonts w:ascii="Arial" w:hAnsi="Arial" w:cs="Arial"/>
        </w:rPr>
        <w:t>ubiegali się o udzielenie zamówienia – w przypadku unieważnienia postępowania przed upływem terminu składania ofert,</w:t>
      </w:r>
    </w:p>
    <w:p w14:paraId="2681B515" w14:textId="77777777" w:rsidR="00681D08" w:rsidRPr="00065576" w:rsidRDefault="00307E3E" w:rsidP="00D47480">
      <w:pPr>
        <w:pStyle w:val="pkt"/>
        <w:numPr>
          <w:ilvl w:val="3"/>
          <w:numId w:val="18"/>
        </w:numPr>
        <w:tabs>
          <w:tab w:val="left" w:pos="2694"/>
        </w:tabs>
        <w:spacing w:before="0" w:after="0" w:line="360" w:lineRule="auto"/>
        <w:ind w:left="2694" w:hanging="1074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złożyli oferty – w przypadku unieważnienia postępowania po upływie terminu składania ofert </w:t>
      </w:r>
    </w:p>
    <w:p w14:paraId="590CA5CB" w14:textId="77777777" w:rsidR="00642C6B" w:rsidRPr="00065576" w:rsidRDefault="00307E3E" w:rsidP="00110BA3">
      <w:pPr>
        <w:pStyle w:val="pkt"/>
        <w:tabs>
          <w:tab w:val="num" w:pos="2880"/>
        </w:tabs>
        <w:spacing w:before="0" w:after="120" w:line="360" w:lineRule="auto"/>
        <w:ind w:left="1622" w:firstLine="0"/>
        <w:rPr>
          <w:rFonts w:ascii="Arial" w:hAnsi="Arial" w:cs="Arial"/>
        </w:rPr>
      </w:pPr>
      <w:r w:rsidRPr="00065576">
        <w:rPr>
          <w:rFonts w:ascii="Arial" w:hAnsi="Arial" w:cs="Arial"/>
        </w:rPr>
        <w:t>– podając uzasadnienie faktyczne i prawne.</w:t>
      </w:r>
    </w:p>
    <w:p w14:paraId="55413B4E" w14:textId="77777777" w:rsidR="0071566F" w:rsidRPr="00065576" w:rsidRDefault="00642C6B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color w:val="000000"/>
          <w:szCs w:val="24"/>
          <w:u w:val="none"/>
        </w:rPr>
      </w:pPr>
      <w:r w:rsidRPr="00065576">
        <w:rPr>
          <w:rStyle w:val="NagowekSIWZ"/>
          <w:b/>
          <w:bCs w:val="0"/>
          <w:color w:val="000000"/>
          <w:szCs w:val="24"/>
          <w:u w:val="none"/>
        </w:rPr>
        <w:t>Informacje o formalnościach, jakie powinny zostać dopełnione po wyborze oferty w celu zawarcia</w:t>
      </w:r>
      <w:r w:rsidR="0071566F" w:rsidRPr="00065576">
        <w:rPr>
          <w:rStyle w:val="NagowekSIWZ"/>
          <w:b/>
          <w:bCs w:val="0"/>
          <w:color w:val="000000"/>
          <w:szCs w:val="24"/>
          <w:u w:val="none"/>
        </w:rPr>
        <w:t xml:space="preserve"> umowy w sprawie zamówienia</w:t>
      </w:r>
    </w:p>
    <w:p w14:paraId="428D0204" w14:textId="32BFE84D" w:rsidR="0008336C" w:rsidRPr="001E115B" w:rsidRDefault="001E115B" w:rsidP="00D47480">
      <w:pPr>
        <w:numPr>
          <w:ilvl w:val="1"/>
          <w:numId w:val="10"/>
        </w:numPr>
        <w:tabs>
          <w:tab w:val="clear" w:pos="780"/>
          <w:tab w:val="num" w:pos="900"/>
          <w:tab w:val="num" w:pos="2880"/>
        </w:tabs>
        <w:spacing w:line="360" w:lineRule="auto"/>
        <w:ind w:left="900" w:hanging="540"/>
        <w:jc w:val="both"/>
        <w:rPr>
          <w:rFonts w:ascii="Arial" w:hAnsi="Arial" w:cs="Arial"/>
        </w:rPr>
      </w:pPr>
      <w:r w:rsidRPr="001E115B">
        <w:rPr>
          <w:rFonts w:ascii="Arial" w:hAnsi="Arial" w:cs="Arial"/>
          <w:bCs/>
        </w:rPr>
        <w:t>Z</w:t>
      </w:r>
      <w:r w:rsidRPr="001E115B">
        <w:rPr>
          <w:rFonts w:ascii="Arial" w:hAnsi="Arial" w:cs="Arial"/>
        </w:rPr>
        <w:t>amawiający zawrze umowę w sprawie zamówienia w terminie nie krótszym niż 5 dni od doręczenia zawiadomienia o wyborze najkorzystniejszej oferty.</w:t>
      </w:r>
    </w:p>
    <w:p w14:paraId="369335C3" w14:textId="56D1334F" w:rsidR="0008336C" w:rsidRPr="00065576" w:rsidRDefault="0008336C" w:rsidP="00D47480">
      <w:pPr>
        <w:numPr>
          <w:ilvl w:val="1"/>
          <w:numId w:val="10"/>
        </w:numPr>
        <w:tabs>
          <w:tab w:val="clear" w:pos="780"/>
          <w:tab w:val="num" w:pos="900"/>
          <w:tab w:val="num" w:pos="2880"/>
        </w:tabs>
        <w:spacing w:line="360" w:lineRule="auto"/>
        <w:ind w:left="900" w:hanging="54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Zamawiający może zawrzeć umowę w sprawie zamówienia przed upływem terminu, o którym mowa w pkt 14.1</w:t>
      </w:r>
      <w:r w:rsidR="00803610" w:rsidRPr="00065576">
        <w:rPr>
          <w:rFonts w:ascii="Arial" w:eastAsia="EUAlbertina-Regular-Identity-H" w:hAnsi="Arial" w:cs="Arial"/>
        </w:rPr>
        <w:t xml:space="preserve"> SIWZ</w:t>
      </w:r>
      <w:r w:rsidRPr="00065576">
        <w:rPr>
          <w:rFonts w:ascii="Arial" w:hAnsi="Arial" w:cs="Arial"/>
        </w:rPr>
        <w:t>, jeżeli w postępowaniu o udzielenie zamówienia została złożona tylko jedna oferta.</w:t>
      </w:r>
    </w:p>
    <w:p w14:paraId="4882394E" w14:textId="77777777" w:rsidR="00DB44C3" w:rsidRPr="00065576" w:rsidRDefault="00DB44C3" w:rsidP="00D47480">
      <w:pPr>
        <w:numPr>
          <w:ilvl w:val="1"/>
          <w:numId w:val="10"/>
        </w:numPr>
        <w:tabs>
          <w:tab w:val="clear" w:pos="780"/>
          <w:tab w:val="num" w:pos="900"/>
        </w:tabs>
        <w:spacing w:line="360" w:lineRule="auto"/>
        <w:ind w:left="900" w:hanging="540"/>
        <w:jc w:val="both"/>
        <w:rPr>
          <w:rFonts w:ascii="Arial" w:hAnsi="Arial"/>
        </w:rPr>
      </w:pPr>
      <w:bookmarkStart w:id="11" w:name="_Hlk36036594"/>
      <w:r w:rsidRPr="00065576">
        <w:rPr>
          <w:rFonts w:ascii="Arial" w:hAnsi="Arial"/>
        </w:rPr>
        <w:t xml:space="preserve">Wykonawca, którego oferta została wybrana, zobowiązany jest zawrzeć umowę w terminie wyznaczonym przez </w:t>
      </w:r>
      <w:r w:rsidR="00856729" w:rsidRPr="00065576">
        <w:rPr>
          <w:rFonts w:ascii="Arial" w:hAnsi="Arial"/>
        </w:rPr>
        <w:t>Z</w:t>
      </w:r>
      <w:r w:rsidRPr="00065576">
        <w:rPr>
          <w:rFonts w:ascii="Arial" w:hAnsi="Arial"/>
        </w:rPr>
        <w:t>amawiającego.</w:t>
      </w:r>
      <w:bookmarkEnd w:id="11"/>
    </w:p>
    <w:p w14:paraId="46DD3968" w14:textId="7A474C6E" w:rsidR="00B1775F" w:rsidRPr="00065576" w:rsidRDefault="00BC7589" w:rsidP="00D47480">
      <w:pPr>
        <w:numPr>
          <w:ilvl w:val="1"/>
          <w:numId w:val="10"/>
        </w:numPr>
        <w:tabs>
          <w:tab w:val="clear" w:pos="780"/>
          <w:tab w:val="num" w:pos="900"/>
        </w:tabs>
        <w:spacing w:line="360" w:lineRule="auto"/>
        <w:ind w:left="900" w:hanging="540"/>
        <w:jc w:val="both"/>
        <w:rPr>
          <w:rFonts w:ascii="Arial" w:hAnsi="Arial"/>
        </w:rPr>
      </w:pPr>
      <w:r w:rsidRPr="00065576">
        <w:rPr>
          <w:rFonts w:ascii="Arial" w:hAnsi="Arial"/>
        </w:rPr>
        <w:t>W</w:t>
      </w:r>
      <w:r w:rsidRPr="00065576">
        <w:rPr>
          <w:rFonts w:ascii="Arial" w:hAnsi="Arial" w:cs="Arial"/>
        </w:rPr>
        <w:t>ykonawca,</w:t>
      </w:r>
      <w:r w:rsidRPr="00065576">
        <w:rPr>
          <w:rFonts w:ascii="Arial" w:hAnsi="Arial"/>
        </w:rPr>
        <w:t xml:space="preserve"> na co najmniej</w:t>
      </w:r>
      <w:r w:rsidRPr="00065576">
        <w:rPr>
          <w:rFonts w:ascii="Arial" w:hAnsi="Arial"/>
          <w:color w:val="FF0000"/>
        </w:rPr>
        <w:t xml:space="preserve"> </w:t>
      </w:r>
      <w:r w:rsidR="007B048D">
        <w:rPr>
          <w:rFonts w:ascii="Arial" w:hAnsi="Arial"/>
          <w:b/>
          <w:color w:val="000000"/>
        </w:rPr>
        <w:t>2</w:t>
      </w:r>
      <w:r w:rsidRPr="00065576">
        <w:rPr>
          <w:rFonts w:ascii="Arial" w:hAnsi="Arial"/>
          <w:b/>
          <w:color w:val="FF0000"/>
        </w:rPr>
        <w:t xml:space="preserve"> </w:t>
      </w:r>
      <w:r w:rsidRPr="00065576">
        <w:rPr>
          <w:rFonts w:ascii="Arial" w:hAnsi="Arial"/>
          <w:b/>
        </w:rPr>
        <w:t>dni przed podpisaniem umowy</w:t>
      </w:r>
      <w:r w:rsidRPr="00065576">
        <w:rPr>
          <w:rFonts w:ascii="Arial" w:hAnsi="Arial"/>
        </w:rPr>
        <w:t xml:space="preserve">, </w:t>
      </w:r>
      <w:r w:rsidRPr="00065576">
        <w:rPr>
          <w:rFonts w:ascii="Arial" w:hAnsi="Arial" w:cs="Arial"/>
        </w:rPr>
        <w:t>jest zobowiązany</w:t>
      </w:r>
      <w:r w:rsidR="00962D1F" w:rsidRPr="00065576">
        <w:rPr>
          <w:rFonts w:ascii="Arial" w:hAnsi="Arial" w:cs="Arial"/>
        </w:rPr>
        <w:t xml:space="preserve"> do:</w:t>
      </w:r>
    </w:p>
    <w:p w14:paraId="17E877FE" w14:textId="106A97C2" w:rsidR="003406E4" w:rsidRPr="007B048D" w:rsidRDefault="003406E4" w:rsidP="00D47480">
      <w:pPr>
        <w:numPr>
          <w:ilvl w:val="2"/>
          <w:numId w:val="10"/>
        </w:numPr>
        <w:tabs>
          <w:tab w:val="num" w:pos="1638"/>
        </w:tabs>
        <w:spacing w:line="360" w:lineRule="auto"/>
        <w:ind w:left="1624" w:hanging="728"/>
        <w:jc w:val="both"/>
        <w:rPr>
          <w:rFonts w:ascii="Arial" w:hAnsi="Arial"/>
        </w:rPr>
      </w:pPr>
      <w:r w:rsidRPr="007B048D">
        <w:rPr>
          <w:rFonts w:ascii="Arial" w:hAnsi="Arial"/>
        </w:rPr>
        <w:t>dostarczenia wycenion</w:t>
      </w:r>
      <w:r w:rsidR="007B048D">
        <w:rPr>
          <w:rFonts w:ascii="Arial" w:hAnsi="Arial"/>
        </w:rPr>
        <w:t>ego</w:t>
      </w:r>
      <w:r w:rsidRPr="007B048D">
        <w:rPr>
          <w:rFonts w:ascii="Arial" w:hAnsi="Arial"/>
        </w:rPr>
        <w:t xml:space="preserve"> przedmiar</w:t>
      </w:r>
      <w:r w:rsidR="007B048D">
        <w:rPr>
          <w:rFonts w:ascii="Arial" w:hAnsi="Arial"/>
        </w:rPr>
        <w:t>u</w:t>
      </w:r>
      <w:r w:rsidRPr="007B048D">
        <w:rPr>
          <w:rFonts w:ascii="Arial" w:hAnsi="Arial"/>
        </w:rPr>
        <w:t xml:space="preserve"> robót (wycena szczegółowa) na potwierdzenie poszczególnych cen określonych w Wykazie cen.</w:t>
      </w:r>
    </w:p>
    <w:p w14:paraId="2FF01CFB" w14:textId="382FAC0E" w:rsidR="00A072D5" w:rsidRPr="00065576" w:rsidRDefault="00CC5E50" w:rsidP="00D47480">
      <w:pPr>
        <w:numPr>
          <w:ilvl w:val="2"/>
          <w:numId w:val="10"/>
        </w:numPr>
        <w:tabs>
          <w:tab w:val="num" w:pos="1638"/>
        </w:tabs>
        <w:spacing w:line="360" w:lineRule="auto"/>
        <w:ind w:left="1624" w:hanging="728"/>
        <w:jc w:val="both"/>
        <w:rPr>
          <w:rFonts w:ascii="Arial" w:hAnsi="Arial"/>
        </w:rPr>
      </w:pPr>
      <w:r w:rsidRPr="00065576">
        <w:rPr>
          <w:rFonts w:ascii="Arial" w:hAnsi="Arial"/>
        </w:rPr>
        <w:t>złożenia</w:t>
      </w:r>
      <w:r w:rsidR="00A072D5" w:rsidRPr="00065576">
        <w:rPr>
          <w:rFonts w:ascii="Arial" w:hAnsi="Arial"/>
        </w:rPr>
        <w:t xml:space="preserve"> stosownego pełnomocnictwa wystawionego przez osoby do tego upoważnione</w:t>
      </w:r>
      <w:r w:rsidRPr="00065576">
        <w:rPr>
          <w:rFonts w:ascii="Arial" w:hAnsi="Arial"/>
        </w:rPr>
        <w:t xml:space="preserve"> (jeżeli Wykonawca ustanawia do zawarcia umowy pełnomocnika)</w:t>
      </w:r>
      <w:r w:rsidR="00A072D5" w:rsidRPr="00065576">
        <w:rPr>
          <w:rFonts w:ascii="Arial" w:hAnsi="Arial"/>
        </w:rPr>
        <w:t xml:space="preserve">. Pełnomocnictwo musi być złożone w formie </w:t>
      </w:r>
      <w:r w:rsidR="00D17E47" w:rsidRPr="00065576">
        <w:rPr>
          <w:rFonts w:ascii="Arial" w:hAnsi="Arial"/>
        </w:rPr>
        <w:t>oryginału wystawionego</w:t>
      </w:r>
      <w:r w:rsidR="00A072D5" w:rsidRPr="00065576">
        <w:rPr>
          <w:rFonts w:ascii="Arial" w:hAnsi="Arial"/>
        </w:rPr>
        <w:t xml:space="preserve"> przez osoby do tego upoważnione lub kopii poświadczonej przez notariusza za zgodność z oryginałem.</w:t>
      </w:r>
    </w:p>
    <w:p w14:paraId="351F3606" w14:textId="6D184D24" w:rsidR="008260C7" w:rsidRPr="00065576" w:rsidRDefault="008260C7" w:rsidP="00D47480">
      <w:pPr>
        <w:numPr>
          <w:ilvl w:val="2"/>
          <w:numId w:val="10"/>
        </w:numPr>
        <w:tabs>
          <w:tab w:val="num" w:pos="1620"/>
        </w:tabs>
        <w:spacing w:line="360" w:lineRule="auto"/>
        <w:ind w:left="1620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j</w:t>
      </w:r>
      <w:r w:rsidRPr="00065576">
        <w:rPr>
          <w:rFonts w:ascii="Arial" w:hAnsi="Arial" w:cs="Arial"/>
          <w:color w:val="000000"/>
        </w:rPr>
        <w:t xml:space="preserve">eżeli przed dniem zawarcia umowy kończy się okres ubezpieczenia odpowiedzialności cywilnej w zakresie prowadzonej działalności (dot. polisy lub innego dokumentu ubezpieczenia, który został złożony wraz z ofertą), to Wykonawca jest zobowiązany przedłożyć odpowiedni dokument ubezpieczenia potwierdzający </w:t>
      </w:r>
      <w:r w:rsidR="00730F21" w:rsidRPr="00065576">
        <w:rPr>
          <w:rFonts w:ascii="Arial" w:hAnsi="Arial" w:cs="Arial"/>
          <w:color w:val="000000"/>
        </w:rPr>
        <w:t xml:space="preserve">posiadanie ubezpieczenia od odpowiedzialności cywilnej w zakresie prowadzonej działalności związanej z przedmiotem niniejszego zamówienia na sumę ubezpieczenia nie mniejszą niż </w:t>
      </w:r>
      <w:r w:rsidR="006B7C98" w:rsidRPr="00065576">
        <w:rPr>
          <w:rFonts w:ascii="Arial" w:hAnsi="Arial" w:cs="Arial"/>
          <w:color w:val="000000"/>
        </w:rPr>
        <w:t>200</w:t>
      </w:r>
      <w:r w:rsidR="007F7BE9" w:rsidRPr="00065576">
        <w:rPr>
          <w:rFonts w:ascii="Arial" w:hAnsi="Arial" w:cs="Arial"/>
          <w:color w:val="000000"/>
        </w:rPr>
        <w:t xml:space="preserve"> </w:t>
      </w:r>
      <w:r w:rsidR="00CC5E50" w:rsidRPr="00065576">
        <w:rPr>
          <w:rFonts w:ascii="Arial" w:hAnsi="Arial" w:cs="Arial"/>
          <w:color w:val="000000"/>
        </w:rPr>
        <w:t>000,00</w:t>
      </w:r>
      <w:r w:rsidR="00730F21" w:rsidRPr="00065576">
        <w:rPr>
          <w:rFonts w:ascii="Arial" w:hAnsi="Arial" w:cs="Arial"/>
          <w:color w:val="000000"/>
        </w:rPr>
        <w:t xml:space="preserve"> zł  </w:t>
      </w:r>
      <w:r w:rsidRPr="00065576">
        <w:rPr>
          <w:rFonts w:ascii="Arial" w:hAnsi="Arial" w:cs="Arial"/>
          <w:color w:val="000000"/>
        </w:rPr>
        <w:t>oraz z terminem ubezpieczenia nie</w:t>
      </w:r>
      <w:r w:rsidR="00380D35" w:rsidRPr="00065576">
        <w:rPr>
          <w:rFonts w:ascii="Arial" w:hAnsi="Arial" w:cs="Arial"/>
          <w:color w:val="000000"/>
        </w:rPr>
        <w:t xml:space="preserve"> </w:t>
      </w:r>
      <w:r w:rsidRPr="00065576">
        <w:rPr>
          <w:rFonts w:ascii="Arial" w:hAnsi="Arial" w:cs="Arial"/>
          <w:color w:val="000000"/>
        </w:rPr>
        <w:t xml:space="preserve">krótszym niż </w:t>
      </w:r>
      <w:r w:rsidR="00730F21" w:rsidRPr="00065576">
        <w:rPr>
          <w:rFonts w:ascii="Arial" w:hAnsi="Arial" w:cs="Arial"/>
          <w:color w:val="000000"/>
        </w:rPr>
        <w:t>termin wykonania zamówienia, o którym mowa w pkt 4 SIWZ</w:t>
      </w:r>
      <w:r w:rsidRPr="00065576">
        <w:rPr>
          <w:rFonts w:ascii="Arial" w:hAnsi="Arial" w:cs="Arial"/>
          <w:color w:val="000000"/>
        </w:rPr>
        <w:t>.</w:t>
      </w:r>
    </w:p>
    <w:p w14:paraId="09685DDF" w14:textId="4EB4B05D" w:rsidR="002823F6" w:rsidRPr="00065576" w:rsidRDefault="002823F6" w:rsidP="00D47480">
      <w:pPr>
        <w:numPr>
          <w:ilvl w:val="2"/>
          <w:numId w:val="10"/>
        </w:numPr>
        <w:tabs>
          <w:tab w:val="num" w:pos="1610"/>
        </w:tabs>
        <w:spacing w:line="360" w:lineRule="auto"/>
        <w:ind w:left="1610" w:hanging="686"/>
        <w:jc w:val="both"/>
        <w:rPr>
          <w:rFonts w:ascii="Arial" w:hAnsi="Arial"/>
          <w:color w:val="000000"/>
        </w:rPr>
      </w:pPr>
      <w:bookmarkStart w:id="12" w:name="_Hlk163724660"/>
      <w:r w:rsidRPr="00065576">
        <w:rPr>
          <w:rFonts w:ascii="Arial" w:hAnsi="Arial"/>
          <w:color w:val="000000"/>
        </w:rPr>
        <w:lastRenderedPageBreak/>
        <w:t>złożenia zakresu rzeczowo - finansowego robót (</w:t>
      </w:r>
      <w:bookmarkStart w:id="13" w:name="_Hlk163724864"/>
      <w:r w:rsidRPr="00065576">
        <w:rPr>
          <w:rFonts w:ascii="Arial" w:hAnsi="Arial"/>
          <w:color w:val="000000"/>
        </w:rPr>
        <w:t>w formie</w:t>
      </w:r>
      <w:r w:rsidR="007F7BE9" w:rsidRPr="00065576">
        <w:rPr>
          <w:rFonts w:ascii="Arial" w:hAnsi="Arial"/>
          <w:color w:val="000000"/>
        </w:rPr>
        <w:t xml:space="preserve"> wycenionego przedmiaru robót lub</w:t>
      </w:r>
      <w:r w:rsidRPr="00065576">
        <w:rPr>
          <w:rFonts w:ascii="Arial" w:hAnsi="Arial"/>
          <w:color w:val="000000"/>
        </w:rPr>
        <w:t xml:space="preserve"> szczegółowego</w:t>
      </w:r>
      <w:r w:rsidRPr="00065576">
        <w:rPr>
          <w:rFonts w:ascii="Arial" w:hAnsi="Arial"/>
          <w:color w:val="FF0000"/>
        </w:rPr>
        <w:t xml:space="preserve"> </w:t>
      </w:r>
      <w:r w:rsidRPr="00065576">
        <w:rPr>
          <w:rFonts w:ascii="Arial" w:hAnsi="Arial"/>
          <w:color w:val="000000"/>
        </w:rPr>
        <w:t>kosztorysu</w:t>
      </w:r>
      <w:bookmarkEnd w:id="13"/>
      <w:r w:rsidRPr="00065576">
        <w:rPr>
          <w:rFonts w:ascii="Arial" w:hAnsi="Arial"/>
          <w:color w:val="000000"/>
        </w:rPr>
        <w:t>)</w:t>
      </w:r>
      <w:bookmarkEnd w:id="12"/>
      <w:r w:rsidRPr="00065576">
        <w:rPr>
          <w:rFonts w:ascii="Arial" w:hAnsi="Arial"/>
          <w:color w:val="000000"/>
        </w:rPr>
        <w:t xml:space="preserve">, które zamierza zlecić </w:t>
      </w:r>
      <w:r w:rsidR="00617A67" w:rsidRPr="00065576">
        <w:rPr>
          <w:rFonts w:ascii="Arial" w:hAnsi="Arial"/>
          <w:color w:val="000000"/>
        </w:rPr>
        <w:t>p</w:t>
      </w:r>
      <w:r w:rsidRPr="00065576">
        <w:rPr>
          <w:rFonts w:ascii="Arial" w:hAnsi="Arial"/>
          <w:color w:val="000000"/>
        </w:rPr>
        <w:t xml:space="preserve">odwykonawcy, jeżeli wskazał w Formularzu Oferty oznaczonego </w:t>
      </w:r>
      <w:r w:rsidR="00617A67" w:rsidRPr="00065576">
        <w:rPr>
          <w:rFonts w:ascii="Arial" w:hAnsi="Arial"/>
          <w:color w:val="000000"/>
        </w:rPr>
        <w:t>p</w:t>
      </w:r>
      <w:r w:rsidRPr="00065576">
        <w:rPr>
          <w:rFonts w:ascii="Arial" w:hAnsi="Arial"/>
          <w:color w:val="000000"/>
        </w:rPr>
        <w:t xml:space="preserve">odwykonawcę oraz szczegółowy przedmiot robót budowlanych. Zaakceptowany zakres rzeczowo - finansowy robót stanowić będzie podstawę do zawarcia umowy </w:t>
      </w:r>
      <w:r w:rsidR="00B6546E" w:rsidRPr="00065576">
        <w:rPr>
          <w:rFonts w:ascii="Arial" w:hAnsi="Arial"/>
          <w:color w:val="000000"/>
        </w:rPr>
        <w:t>przekazu</w:t>
      </w:r>
      <w:r w:rsidRPr="00065576">
        <w:rPr>
          <w:rFonts w:ascii="Arial" w:hAnsi="Arial"/>
          <w:color w:val="000000"/>
        </w:rPr>
        <w:t xml:space="preserve"> pomiędzy Zamawiającym, Wykonawcą, a podwykonawcą,</w:t>
      </w:r>
    </w:p>
    <w:p w14:paraId="03E5F7C0" w14:textId="41067530" w:rsidR="002823F6" w:rsidRPr="00065576" w:rsidRDefault="002823F6" w:rsidP="00D47480">
      <w:pPr>
        <w:numPr>
          <w:ilvl w:val="1"/>
          <w:numId w:val="10"/>
        </w:numPr>
        <w:tabs>
          <w:tab w:val="clear" w:pos="780"/>
          <w:tab w:val="num" w:pos="896"/>
        </w:tabs>
        <w:spacing w:line="360" w:lineRule="auto"/>
        <w:ind w:left="896" w:hanging="518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Wykonawca, </w:t>
      </w:r>
      <w:r w:rsidRPr="00065576">
        <w:rPr>
          <w:rFonts w:ascii="Arial" w:hAnsi="Arial" w:cs="Arial"/>
          <w:b/>
          <w:color w:val="000000"/>
        </w:rPr>
        <w:t>w dniu podpisania umowy</w:t>
      </w:r>
      <w:r w:rsidRPr="00065576">
        <w:rPr>
          <w:rFonts w:ascii="Arial" w:hAnsi="Arial" w:cs="Arial"/>
          <w:color w:val="000000"/>
        </w:rPr>
        <w:t xml:space="preserve"> dostarczy Zamawiającemu umowę </w:t>
      </w:r>
      <w:r w:rsidR="00B25401" w:rsidRPr="00065576">
        <w:rPr>
          <w:rFonts w:ascii="Arial" w:hAnsi="Arial" w:cs="Arial"/>
          <w:color w:val="000000"/>
        </w:rPr>
        <w:t>przekazu</w:t>
      </w:r>
      <w:r w:rsidRPr="00065576">
        <w:rPr>
          <w:rFonts w:ascii="Arial" w:hAnsi="Arial" w:cs="Arial"/>
          <w:color w:val="000000"/>
        </w:rPr>
        <w:t xml:space="preserve"> pomiędzy Zamawiającym, Wykonawcą, a podwykonawcą, której projekt stanowi Załącznik nr </w:t>
      </w:r>
      <w:r w:rsidR="00A85605" w:rsidRPr="00065576">
        <w:rPr>
          <w:rFonts w:ascii="Arial" w:hAnsi="Arial" w:cs="Arial"/>
          <w:color w:val="000000"/>
        </w:rPr>
        <w:t>8</w:t>
      </w:r>
      <w:r w:rsidR="004E308B" w:rsidRPr="00065576">
        <w:rPr>
          <w:rFonts w:ascii="Arial" w:hAnsi="Arial" w:cs="Arial"/>
          <w:color w:val="000000"/>
        </w:rPr>
        <w:t>A</w:t>
      </w:r>
      <w:r w:rsidRPr="00065576">
        <w:rPr>
          <w:rFonts w:ascii="Arial" w:hAnsi="Arial" w:cs="Arial"/>
          <w:color w:val="000000"/>
        </w:rPr>
        <w:t xml:space="preserve"> do SIWZ, podpisaną przez zgłoszonego podwykonawcę, o którym mowa w pkt 14.4.</w:t>
      </w:r>
      <w:r w:rsidR="000828CC" w:rsidRPr="00065576">
        <w:rPr>
          <w:rFonts w:ascii="Arial" w:hAnsi="Arial" w:cs="Arial"/>
          <w:color w:val="000000"/>
        </w:rPr>
        <w:t>6</w:t>
      </w:r>
      <w:r w:rsidRPr="00065576">
        <w:rPr>
          <w:rFonts w:ascii="Arial" w:hAnsi="Arial" w:cs="Arial"/>
          <w:color w:val="000000"/>
        </w:rPr>
        <w:t xml:space="preserve"> SIWZ</w:t>
      </w:r>
    </w:p>
    <w:p w14:paraId="285E3C05" w14:textId="77777777" w:rsidR="001D520F" w:rsidRPr="00065576" w:rsidRDefault="001D520F" w:rsidP="00D47480">
      <w:pPr>
        <w:numPr>
          <w:ilvl w:val="1"/>
          <w:numId w:val="10"/>
        </w:numPr>
        <w:tabs>
          <w:tab w:val="clear" w:pos="780"/>
          <w:tab w:val="num" w:pos="896"/>
        </w:tabs>
        <w:spacing w:line="360" w:lineRule="auto"/>
        <w:ind w:left="896" w:hanging="518"/>
        <w:jc w:val="both"/>
        <w:rPr>
          <w:rFonts w:ascii="Arial" w:hAnsi="Arial" w:cs="Arial"/>
          <w:b/>
          <w:color w:val="000000"/>
        </w:rPr>
      </w:pPr>
      <w:r w:rsidRPr="00065576">
        <w:rPr>
          <w:rFonts w:ascii="Arial" w:hAnsi="Arial" w:cs="Arial"/>
          <w:b/>
          <w:color w:val="000000"/>
        </w:rPr>
        <w:t xml:space="preserve">Jeżeli Wykonawca, którego oferta została wybrana, nie wykonał zobowiązań, </w:t>
      </w:r>
      <w:r w:rsidR="006C7335" w:rsidRPr="00065576">
        <w:rPr>
          <w:rFonts w:ascii="Arial" w:hAnsi="Arial" w:cs="Arial"/>
          <w:b/>
          <w:color w:val="000000"/>
        </w:rPr>
        <w:br/>
      </w:r>
      <w:r w:rsidRPr="00065576">
        <w:rPr>
          <w:rFonts w:ascii="Arial" w:hAnsi="Arial" w:cs="Arial"/>
          <w:b/>
          <w:color w:val="000000"/>
        </w:rPr>
        <w:t>o których mowa w pkt 14.4</w:t>
      </w:r>
      <w:r w:rsidR="002823F6" w:rsidRPr="00065576">
        <w:rPr>
          <w:rFonts w:ascii="Arial" w:hAnsi="Arial" w:cs="Arial"/>
          <w:b/>
          <w:color w:val="000000"/>
        </w:rPr>
        <w:t xml:space="preserve"> i 14.5</w:t>
      </w:r>
      <w:r w:rsidRPr="00065576">
        <w:rPr>
          <w:rFonts w:ascii="Arial" w:hAnsi="Arial" w:cs="Arial"/>
          <w:b/>
          <w:color w:val="000000"/>
        </w:rPr>
        <w:t xml:space="preserve"> </w:t>
      </w:r>
      <w:r w:rsidR="00803610" w:rsidRPr="00065576">
        <w:rPr>
          <w:rFonts w:ascii="Arial" w:hAnsi="Arial" w:cs="Arial"/>
          <w:b/>
          <w:color w:val="000000"/>
        </w:rPr>
        <w:t xml:space="preserve">SIWZ </w:t>
      </w:r>
      <w:r w:rsidRPr="00065576">
        <w:rPr>
          <w:rFonts w:ascii="Arial" w:hAnsi="Arial" w:cs="Arial"/>
          <w:b/>
          <w:color w:val="000000"/>
        </w:rPr>
        <w:t>to Zamawiający uzna, że Wykonawca odmówił zawarcia umowy.</w:t>
      </w:r>
    </w:p>
    <w:p w14:paraId="4231594B" w14:textId="49B0DD51" w:rsidR="00681D08" w:rsidRPr="00065576" w:rsidRDefault="00681D08" w:rsidP="00D47480">
      <w:pPr>
        <w:numPr>
          <w:ilvl w:val="1"/>
          <w:numId w:val="10"/>
        </w:numPr>
        <w:tabs>
          <w:tab w:val="num" w:pos="900"/>
        </w:tabs>
        <w:spacing w:line="360" w:lineRule="auto"/>
        <w:ind w:left="900" w:hanging="540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</w:rPr>
        <w:t xml:space="preserve">Jeżeli </w:t>
      </w:r>
      <w:r w:rsidR="00260A51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 xml:space="preserve">ykonawca, którego oferta została wybrana, uchyla się od zawarcia umowy, </w:t>
      </w:r>
      <w:r w:rsidR="007D2A1A" w:rsidRPr="00065576">
        <w:rPr>
          <w:rFonts w:ascii="Arial" w:hAnsi="Arial" w:cs="Arial"/>
          <w:color w:val="000000"/>
        </w:rPr>
        <w:t>Z</w:t>
      </w:r>
      <w:r w:rsidRPr="00065576">
        <w:rPr>
          <w:rFonts w:ascii="Arial" w:hAnsi="Arial" w:cs="Arial"/>
          <w:color w:val="000000"/>
        </w:rPr>
        <w:t xml:space="preserve">amawiający </w:t>
      </w:r>
      <w:r w:rsidR="00C1599D" w:rsidRPr="00065576">
        <w:rPr>
          <w:rFonts w:ascii="Arial" w:hAnsi="Arial" w:cs="Arial"/>
          <w:color w:val="000000"/>
        </w:rPr>
        <w:t>może wybrać</w:t>
      </w:r>
      <w:r w:rsidRPr="00065576">
        <w:rPr>
          <w:rFonts w:ascii="Arial" w:hAnsi="Arial" w:cs="Arial"/>
          <w:color w:val="000000"/>
        </w:rPr>
        <w:t xml:space="preserve"> ofertę najkorzystniejszą spośród pozostałych ofert, bez przeprowadzania ich ponownej oceny, chyba że zachodzą prze</w:t>
      </w:r>
      <w:r w:rsidR="00FB77A9" w:rsidRPr="00065576">
        <w:rPr>
          <w:rFonts w:ascii="Arial" w:hAnsi="Arial" w:cs="Arial"/>
          <w:color w:val="000000"/>
        </w:rPr>
        <w:t>słanki, o których mowa w pkt 13.2.</w:t>
      </w:r>
      <w:r w:rsidR="00B1142C" w:rsidRPr="00065576">
        <w:rPr>
          <w:rFonts w:ascii="Arial" w:hAnsi="Arial" w:cs="Arial"/>
          <w:color w:val="000000"/>
        </w:rPr>
        <w:t>10</w:t>
      </w:r>
      <w:r w:rsidR="00803610" w:rsidRPr="00065576">
        <w:rPr>
          <w:rFonts w:ascii="Arial" w:eastAsia="EUAlbertina-Regular-Identity-H" w:hAnsi="Arial" w:cs="Arial"/>
          <w:color w:val="000000"/>
        </w:rPr>
        <w:t xml:space="preserve"> SIWZ</w:t>
      </w:r>
      <w:r w:rsidRPr="00065576">
        <w:rPr>
          <w:rFonts w:ascii="Arial" w:hAnsi="Arial" w:cs="Arial"/>
          <w:color w:val="000000"/>
        </w:rPr>
        <w:t xml:space="preserve">. </w:t>
      </w:r>
    </w:p>
    <w:p w14:paraId="7A3B650A" w14:textId="77777777" w:rsidR="00681D08" w:rsidRPr="00065576" w:rsidRDefault="00681D08" w:rsidP="00D47480">
      <w:pPr>
        <w:numPr>
          <w:ilvl w:val="1"/>
          <w:numId w:val="10"/>
        </w:numPr>
        <w:tabs>
          <w:tab w:val="num" w:pos="900"/>
        </w:tabs>
        <w:spacing w:after="120" w:line="360" w:lineRule="auto"/>
        <w:ind w:left="896" w:hanging="539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Dniem zawarcia umowy będzie dzień podpisania umowy przez strony.</w:t>
      </w:r>
    </w:p>
    <w:p w14:paraId="53A025D2" w14:textId="6AD8F1D6" w:rsidR="009B02C5" w:rsidRPr="00065576" w:rsidRDefault="00642C6B" w:rsidP="00C63277">
      <w:pPr>
        <w:pStyle w:val="Nagwek2"/>
        <w:numPr>
          <w:ilvl w:val="0"/>
          <w:numId w:val="1"/>
        </w:numPr>
        <w:tabs>
          <w:tab w:val="clear" w:pos="360"/>
        </w:tabs>
        <w:spacing w:after="120" w:line="360" w:lineRule="auto"/>
        <w:ind w:left="283" w:hanging="357"/>
        <w:jc w:val="both"/>
        <w:rPr>
          <w:rStyle w:val="NagowekSIWZ"/>
          <w:color w:val="000000"/>
          <w:szCs w:val="24"/>
          <w:u w:val="none"/>
        </w:rPr>
      </w:pPr>
      <w:r w:rsidRPr="00065576">
        <w:rPr>
          <w:rStyle w:val="NagowekSIWZ"/>
          <w:b/>
          <w:bCs w:val="0"/>
          <w:color w:val="000000"/>
          <w:szCs w:val="24"/>
          <w:u w:val="none"/>
        </w:rPr>
        <w:t>Wymagania dotyczące zabezpieczenia należytego wykonania umowy</w:t>
      </w:r>
      <w:r w:rsidR="00424596" w:rsidRPr="00065576">
        <w:rPr>
          <w:rStyle w:val="NagowekSIWZ"/>
          <w:b/>
          <w:bCs w:val="0"/>
          <w:color w:val="000000"/>
          <w:szCs w:val="24"/>
          <w:u w:val="none"/>
        </w:rPr>
        <w:t xml:space="preserve"> - </w:t>
      </w:r>
      <w:r w:rsidR="00424596" w:rsidRPr="00065576">
        <w:rPr>
          <w:rStyle w:val="NagowekSIWZ"/>
          <w:color w:val="000000"/>
          <w:szCs w:val="24"/>
          <w:u w:val="none"/>
        </w:rPr>
        <w:t>Zamawiający nie wymaga wniesienia zabezpieczenia należytego wykonania umowy.</w:t>
      </w:r>
    </w:p>
    <w:p w14:paraId="06C087C0" w14:textId="77777777" w:rsidR="0071566F" w:rsidRPr="00065576" w:rsidRDefault="00642C6B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color w:val="000000"/>
          <w:szCs w:val="24"/>
          <w:u w:val="none"/>
        </w:rPr>
      </w:pPr>
      <w:r w:rsidRPr="00065576">
        <w:rPr>
          <w:rStyle w:val="NagowekSIWZ"/>
          <w:b/>
          <w:bCs w:val="0"/>
          <w:color w:val="000000"/>
          <w:szCs w:val="24"/>
          <w:u w:val="none"/>
        </w:rPr>
        <w:t>Istotne dla stron postanowienia, które zostaną wprowadzone do treści zawieranej umowy w sprawie</w:t>
      </w:r>
      <w:r w:rsidR="0071566F" w:rsidRPr="00065576">
        <w:rPr>
          <w:rStyle w:val="NagowekSIWZ"/>
          <w:b/>
          <w:bCs w:val="0"/>
          <w:color w:val="000000"/>
          <w:szCs w:val="24"/>
          <w:u w:val="none"/>
        </w:rPr>
        <w:t xml:space="preserve"> zamówienia</w:t>
      </w:r>
    </w:p>
    <w:p w14:paraId="232472C5" w14:textId="42FA4D60" w:rsidR="001D6850" w:rsidRPr="00065576" w:rsidRDefault="005F48DA" w:rsidP="00110BA3">
      <w:pPr>
        <w:spacing w:after="120" w:line="360" w:lineRule="auto"/>
        <w:ind w:left="357"/>
        <w:jc w:val="both"/>
        <w:rPr>
          <w:rFonts w:ascii="Arial" w:hAnsi="Arial"/>
          <w:color w:val="000000"/>
        </w:rPr>
      </w:pPr>
      <w:r w:rsidRPr="00065576">
        <w:rPr>
          <w:rFonts w:ascii="Arial" w:hAnsi="Arial" w:cs="Arial"/>
        </w:rPr>
        <w:t xml:space="preserve">Istotne dla stron postanowienia, które zostaną wprowadzone do treści zawieranej umowy </w:t>
      </w:r>
      <w:r w:rsidRPr="00065576">
        <w:rPr>
          <w:rFonts w:ascii="Arial" w:hAnsi="Arial" w:cs="Arial"/>
          <w:color w:val="000000"/>
        </w:rPr>
        <w:t xml:space="preserve">w sprawie </w:t>
      </w:r>
      <w:r w:rsidR="001A7076" w:rsidRPr="00065576">
        <w:rPr>
          <w:rFonts w:ascii="Arial" w:hAnsi="Arial" w:cs="Arial"/>
          <w:color w:val="000000"/>
        </w:rPr>
        <w:t xml:space="preserve">niniejszego </w:t>
      </w:r>
      <w:r w:rsidRPr="00065576">
        <w:rPr>
          <w:rFonts w:ascii="Arial" w:hAnsi="Arial" w:cs="Arial"/>
          <w:color w:val="000000"/>
        </w:rPr>
        <w:t xml:space="preserve">zamówienia </w:t>
      </w:r>
      <w:r w:rsidRPr="00065576">
        <w:rPr>
          <w:rFonts w:ascii="Arial" w:hAnsi="Arial"/>
          <w:color w:val="000000"/>
        </w:rPr>
        <w:t>zostały zawarte w</w:t>
      </w:r>
      <w:r w:rsidR="001A7076" w:rsidRPr="00065576">
        <w:rPr>
          <w:rFonts w:ascii="Arial" w:hAnsi="Arial"/>
          <w:color w:val="000000"/>
        </w:rPr>
        <w:t xml:space="preserve">e wzorze </w:t>
      </w:r>
      <w:r w:rsidRPr="00065576">
        <w:rPr>
          <w:rFonts w:ascii="Arial" w:hAnsi="Arial"/>
          <w:color w:val="000000"/>
        </w:rPr>
        <w:t xml:space="preserve">umowy stanowiącym </w:t>
      </w:r>
      <w:r w:rsidR="00B50BAF" w:rsidRPr="00065576">
        <w:rPr>
          <w:rFonts w:ascii="Arial" w:hAnsi="Arial"/>
          <w:color w:val="000000"/>
        </w:rPr>
        <w:t>Z</w:t>
      </w:r>
      <w:r w:rsidRPr="00065576">
        <w:rPr>
          <w:rFonts w:ascii="Arial" w:hAnsi="Arial"/>
          <w:color w:val="000000"/>
        </w:rPr>
        <w:t xml:space="preserve">ałącznik nr </w:t>
      </w:r>
      <w:r w:rsidR="00A85605" w:rsidRPr="00065576">
        <w:rPr>
          <w:rFonts w:ascii="Arial" w:hAnsi="Arial"/>
          <w:color w:val="000000"/>
        </w:rPr>
        <w:t>8</w:t>
      </w:r>
      <w:r w:rsidR="001D6850" w:rsidRPr="00065576">
        <w:rPr>
          <w:rFonts w:ascii="Arial" w:hAnsi="Arial"/>
          <w:color w:val="000000"/>
        </w:rPr>
        <w:t xml:space="preserve"> </w:t>
      </w:r>
      <w:r w:rsidRPr="00065576">
        <w:rPr>
          <w:rFonts w:ascii="Arial" w:hAnsi="Arial"/>
          <w:color w:val="000000"/>
        </w:rPr>
        <w:t xml:space="preserve">do </w:t>
      </w:r>
      <w:r w:rsidR="00580540" w:rsidRPr="00065576">
        <w:rPr>
          <w:rFonts w:ascii="Arial" w:hAnsi="Arial"/>
          <w:color w:val="000000"/>
        </w:rPr>
        <w:t>SIWZ</w:t>
      </w:r>
      <w:r w:rsidRPr="00065576">
        <w:rPr>
          <w:rFonts w:ascii="Arial" w:hAnsi="Arial"/>
          <w:color w:val="000000"/>
        </w:rPr>
        <w:t xml:space="preserve"> oraz jeżeli Wykonawca będzie korzystał z podwykonawców - </w:t>
      </w:r>
      <w:r w:rsidR="00B50BAF" w:rsidRPr="00065576">
        <w:rPr>
          <w:rFonts w:ascii="Arial" w:hAnsi="Arial"/>
          <w:color w:val="000000"/>
        </w:rPr>
        <w:t>Z</w:t>
      </w:r>
      <w:r w:rsidRPr="00065576">
        <w:rPr>
          <w:rFonts w:ascii="Arial" w:hAnsi="Arial"/>
          <w:color w:val="000000"/>
        </w:rPr>
        <w:t xml:space="preserve">ałączniku nr </w:t>
      </w:r>
      <w:r w:rsidR="00A85605" w:rsidRPr="00065576">
        <w:rPr>
          <w:rFonts w:ascii="Arial" w:hAnsi="Arial"/>
          <w:color w:val="000000"/>
        </w:rPr>
        <w:t>8</w:t>
      </w:r>
      <w:r w:rsidR="004E308B" w:rsidRPr="00065576">
        <w:rPr>
          <w:rFonts w:ascii="Arial" w:hAnsi="Arial"/>
          <w:color w:val="000000"/>
        </w:rPr>
        <w:t>A</w:t>
      </w:r>
      <w:r w:rsidRPr="00065576">
        <w:rPr>
          <w:rFonts w:ascii="Arial" w:hAnsi="Arial"/>
          <w:color w:val="000000"/>
        </w:rPr>
        <w:t xml:space="preserve"> do </w:t>
      </w:r>
      <w:r w:rsidR="00580540" w:rsidRPr="00065576">
        <w:rPr>
          <w:rFonts w:ascii="Arial" w:hAnsi="Arial"/>
          <w:color w:val="000000"/>
        </w:rPr>
        <w:t>SIWZ</w:t>
      </w:r>
      <w:r w:rsidRPr="00065576">
        <w:rPr>
          <w:rFonts w:ascii="Arial" w:hAnsi="Arial"/>
          <w:color w:val="000000"/>
        </w:rPr>
        <w:t>.</w:t>
      </w:r>
    </w:p>
    <w:p w14:paraId="4853B4E0" w14:textId="77777777" w:rsidR="0071566F" w:rsidRPr="00065576" w:rsidRDefault="00642C6B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color w:val="000000"/>
          <w:szCs w:val="24"/>
          <w:u w:val="none"/>
        </w:rPr>
      </w:pPr>
      <w:r w:rsidRPr="00065576">
        <w:rPr>
          <w:rStyle w:val="NagowekSIWZ"/>
          <w:b/>
          <w:bCs w:val="0"/>
          <w:color w:val="000000"/>
          <w:szCs w:val="24"/>
          <w:u w:val="none"/>
        </w:rPr>
        <w:t xml:space="preserve">Pouczenie o środkach ochrony prawnej przysługujących </w:t>
      </w:r>
      <w:r w:rsidR="00260A51" w:rsidRPr="00065576">
        <w:rPr>
          <w:rStyle w:val="NagowekSIWZ"/>
          <w:b/>
          <w:bCs w:val="0"/>
          <w:color w:val="000000"/>
          <w:szCs w:val="24"/>
          <w:u w:val="none"/>
        </w:rPr>
        <w:t>W</w:t>
      </w:r>
      <w:r w:rsidRPr="00065576">
        <w:rPr>
          <w:rStyle w:val="NagowekSIWZ"/>
          <w:b/>
          <w:bCs w:val="0"/>
          <w:color w:val="000000"/>
          <w:szCs w:val="24"/>
          <w:u w:val="none"/>
        </w:rPr>
        <w:t>ykonawcy w toku postęp</w:t>
      </w:r>
      <w:r w:rsidR="0071566F" w:rsidRPr="00065576">
        <w:rPr>
          <w:rStyle w:val="NagowekSIWZ"/>
          <w:b/>
          <w:bCs w:val="0"/>
          <w:color w:val="000000"/>
          <w:szCs w:val="24"/>
          <w:u w:val="none"/>
        </w:rPr>
        <w:t>owania o udzielenie zamówienia</w:t>
      </w:r>
    </w:p>
    <w:p w14:paraId="4E4ECFE3" w14:textId="77777777" w:rsidR="001D6850" w:rsidRPr="00065576" w:rsidRDefault="001D6850" w:rsidP="00D47480">
      <w:pPr>
        <w:pStyle w:val="ust"/>
        <w:numPr>
          <w:ilvl w:val="1"/>
          <w:numId w:val="13"/>
        </w:numPr>
        <w:tabs>
          <w:tab w:val="clear" w:pos="480"/>
          <w:tab w:val="num" w:pos="90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>Wykonawc</w:t>
      </w:r>
      <w:r w:rsidR="007C5840" w:rsidRPr="00065576">
        <w:rPr>
          <w:rFonts w:ascii="Arial" w:hAnsi="Arial" w:cs="Arial"/>
        </w:rPr>
        <w:t>a</w:t>
      </w:r>
      <w:r w:rsidRPr="00065576">
        <w:rPr>
          <w:rFonts w:ascii="Arial" w:hAnsi="Arial" w:cs="Arial"/>
        </w:rPr>
        <w:t xml:space="preserve">, a także </w:t>
      </w:r>
      <w:r w:rsidR="00CE7AF2" w:rsidRPr="00065576">
        <w:rPr>
          <w:rFonts w:ascii="Arial" w:hAnsi="Arial" w:cs="Arial"/>
        </w:rPr>
        <w:t xml:space="preserve">inny </w:t>
      </w:r>
      <w:r w:rsidR="00F15F9E" w:rsidRPr="00065576">
        <w:rPr>
          <w:rFonts w:ascii="Arial" w:hAnsi="Arial" w:cs="Arial"/>
        </w:rPr>
        <w:t xml:space="preserve">podmiot, jeżeli ma lub miał interes w uzyskaniu </w:t>
      </w:r>
      <w:r w:rsidR="007C5840" w:rsidRPr="00065576">
        <w:rPr>
          <w:rFonts w:ascii="Arial" w:hAnsi="Arial" w:cs="Arial"/>
        </w:rPr>
        <w:t>niniejszego</w:t>
      </w:r>
      <w:r w:rsidR="00F15F9E" w:rsidRPr="00065576">
        <w:rPr>
          <w:rFonts w:ascii="Arial" w:hAnsi="Arial" w:cs="Arial"/>
        </w:rPr>
        <w:t xml:space="preserve"> zamówienia oraz poniósł lub może ponieść szkodę </w:t>
      </w:r>
      <w:r w:rsidRPr="00065576">
        <w:rPr>
          <w:rFonts w:ascii="Arial" w:hAnsi="Arial" w:cs="Arial"/>
        </w:rPr>
        <w:t xml:space="preserve">przysługują </w:t>
      </w:r>
      <w:r w:rsidR="006A5560" w:rsidRPr="00065576">
        <w:rPr>
          <w:rFonts w:ascii="Arial" w:hAnsi="Arial" w:cs="Arial"/>
        </w:rPr>
        <w:t xml:space="preserve">niżej określone </w:t>
      </w:r>
      <w:r w:rsidRPr="00065576">
        <w:rPr>
          <w:rFonts w:ascii="Arial" w:hAnsi="Arial" w:cs="Arial"/>
        </w:rPr>
        <w:t>środki ochrony prawnej.</w:t>
      </w:r>
    </w:p>
    <w:p w14:paraId="408A217D" w14:textId="77777777" w:rsidR="001D6850" w:rsidRPr="00065576" w:rsidRDefault="006A5560" w:rsidP="00D47480">
      <w:pPr>
        <w:pStyle w:val="ust"/>
        <w:numPr>
          <w:ilvl w:val="1"/>
          <w:numId w:val="13"/>
        </w:numPr>
        <w:tabs>
          <w:tab w:val="clear" w:pos="480"/>
          <w:tab w:val="num" w:pos="90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>W</w:t>
      </w:r>
      <w:r w:rsidR="001D6850" w:rsidRPr="00065576">
        <w:rPr>
          <w:rFonts w:ascii="Arial" w:hAnsi="Arial" w:cs="Arial"/>
        </w:rPr>
        <w:t xml:space="preserve">obec treści </w:t>
      </w:r>
      <w:r w:rsidR="007C5840" w:rsidRPr="00065576">
        <w:rPr>
          <w:rFonts w:ascii="Arial" w:hAnsi="Arial" w:cs="Arial"/>
        </w:rPr>
        <w:t>O</w:t>
      </w:r>
      <w:r w:rsidR="001D6850" w:rsidRPr="00065576">
        <w:rPr>
          <w:rFonts w:ascii="Arial" w:hAnsi="Arial" w:cs="Arial"/>
        </w:rPr>
        <w:t xml:space="preserve">głoszenia o zamówieniu, </w:t>
      </w:r>
      <w:r w:rsidR="007C5840" w:rsidRPr="00065576">
        <w:rPr>
          <w:rFonts w:ascii="Arial" w:hAnsi="Arial" w:cs="Arial"/>
        </w:rPr>
        <w:t>postanowień SIWZ</w:t>
      </w:r>
      <w:r w:rsidR="001D6850" w:rsidRPr="00065576">
        <w:rPr>
          <w:rFonts w:ascii="Arial" w:hAnsi="Arial" w:cs="Arial"/>
        </w:rPr>
        <w:t xml:space="preserve">, czynności podjętych przez </w:t>
      </w:r>
      <w:r w:rsidRPr="00065576">
        <w:rPr>
          <w:rFonts w:ascii="Arial" w:hAnsi="Arial" w:cs="Arial"/>
        </w:rPr>
        <w:t>Z</w:t>
      </w:r>
      <w:r w:rsidR="001D6850" w:rsidRPr="00065576">
        <w:rPr>
          <w:rFonts w:ascii="Arial" w:hAnsi="Arial" w:cs="Arial"/>
        </w:rPr>
        <w:t xml:space="preserve">amawiającego w toku postępowania oraz w przypadku </w:t>
      </w:r>
      <w:r w:rsidR="001D6850" w:rsidRPr="00065576">
        <w:rPr>
          <w:rFonts w:ascii="Arial" w:hAnsi="Arial" w:cs="Arial"/>
        </w:rPr>
        <w:lastRenderedPageBreak/>
        <w:t xml:space="preserve">zaniechania przez </w:t>
      </w:r>
      <w:r w:rsidR="007D2A1A" w:rsidRPr="00065576">
        <w:rPr>
          <w:rFonts w:ascii="Arial" w:hAnsi="Arial" w:cs="Arial"/>
        </w:rPr>
        <w:t>Z</w:t>
      </w:r>
      <w:r w:rsidR="001D6850" w:rsidRPr="00065576">
        <w:rPr>
          <w:rFonts w:ascii="Arial" w:hAnsi="Arial" w:cs="Arial"/>
        </w:rPr>
        <w:t xml:space="preserve">amawiającego czynności, do której jest </w:t>
      </w:r>
      <w:r w:rsidR="00EF4DA0" w:rsidRPr="00065576">
        <w:rPr>
          <w:rFonts w:ascii="Arial" w:hAnsi="Arial" w:cs="Arial"/>
        </w:rPr>
        <w:t>z</w:t>
      </w:r>
      <w:r w:rsidR="00C21AC1" w:rsidRPr="00065576">
        <w:rPr>
          <w:rFonts w:ascii="Arial" w:hAnsi="Arial" w:cs="Arial"/>
        </w:rPr>
        <w:t>obowiązany</w:t>
      </w:r>
      <w:r w:rsidR="001D6850" w:rsidRPr="00065576">
        <w:rPr>
          <w:rFonts w:ascii="Arial" w:hAnsi="Arial" w:cs="Arial"/>
        </w:rPr>
        <w:t xml:space="preserve">, </w:t>
      </w:r>
      <w:r w:rsidR="007C5840" w:rsidRPr="00065576">
        <w:rPr>
          <w:rFonts w:ascii="Arial" w:hAnsi="Arial" w:cs="Arial"/>
        </w:rPr>
        <w:t>W</w:t>
      </w:r>
      <w:r w:rsidR="001D6850" w:rsidRPr="00065576">
        <w:rPr>
          <w:rFonts w:ascii="Arial" w:hAnsi="Arial" w:cs="Arial"/>
        </w:rPr>
        <w:t xml:space="preserve">ykonawca może wnieść protest do </w:t>
      </w:r>
      <w:r w:rsidRPr="00065576">
        <w:rPr>
          <w:rFonts w:ascii="Arial" w:hAnsi="Arial" w:cs="Arial"/>
        </w:rPr>
        <w:t>Z</w:t>
      </w:r>
      <w:r w:rsidR="001D6850" w:rsidRPr="00065576">
        <w:rPr>
          <w:rFonts w:ascii="Arial" w:hAnsi="Arial" w:cs="Arial"/>
        </w:rPr>
        <w:t>amawiającego.</w:t>
      </w:r>
    </w:p>
    <w:p w14:paraId="0E339314" w14:textId="77777777" w:rsidR="00F15F9E" w:rsidRPr="00065576" w:rsidRDefault="00F15F9E" w:rsidP="00D47480">
      <w:pPr>
        <w:pStyle w:val="ust"/>
        <w:numPr>
          <w:ilvl w:val="1"/>
          <w:numId w:val="13"/>
        </w:numPr>
        <w:tabs>
          <w:tab w:val="clear" w:pos="480"/>
          <w:tab w:val="num" w:pos="90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>Protest przysługuje wyłącznie wobec czynności:</w:t>
      </w:r>
    </w:p>
    <w:p w14:paraId="6B9E117F" w14:textId="77777777" w:rsidR="00F15F9E" w:rsidRPr="00065576" w:rsidRDefault="00F15F9E" w:rsidP="00D47480">
      <w:pPr>
        <w:numPr>
          <w:ilvl w:val="2"/>
          <w:numId w:val="13"/>
        </w:numPr>
        <w:tabs>
          <w:tab w:val="clear" w:pos="240"/>
          <w:tab w:val="num" w:pos="1440"/>
        </w:tabs>
        <w:overflowPunct w:val="0"/>
        <w:autoSpaceDE w:val="0"/>
        <w:autoSpaceDN w:val="0"/>
        <w:spacing w:line="360" w:lineRule="auto"/>
        <w:ind w:left="162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opisu sposobu dokonywania oceny spełniania warunków udziału </w:t>
      </w:r>
      <w:r w:rsidR="006C7335" w:rsidRPr="00065576">
        <w:rPr>
          <w:rFonts w:ascii="Arial" w:hAnsi="Arial" w:cs="Arial"/>
        </w:rPr>
        <w:br/>
      </w:r>
      <w:r w:rsidRPr="00065576">
        <w:rPr>
          <w:rFonts w:ascii="Arial" w:hAnsi="Arial" w:cs="Arial"/>
        </w:rPr>
        <w:t>w postępowaniu;</w:t>
      </w:r>
    </w:p>
    <w:p w14:paraId="2A122DEC" w14:textId="77777777" w:rsidR="00F15F9E" w:rsidRPr="00065576" w:rsidRDefault="00F15F9E" w:rsidP="00D47480">
      <w:pPr>
        <w:numPr>
          <w:ilvl w:val="2"/>
          <w:numId w:val="13"/>
        </w:numPr>
        <w:tabs>
          <w:tab w:val="clear" w:pos="240"/>
          <w:tab w:val="num" w:pos="1440"/>
        </w:tabs>
        <w:overflowPunct w:val="0"/>
        <w:autoSpaceDE w:val="0"/>
        <w:autoSpaceDN w:val="0"/>
        <w:spacing w:line="360" w:lineRule="auto"/>
        <w:ind w:left="162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wykluczenia protestującego z postępowania o udzielenie zamówienia;</w:t>
      </w:r>
    </w:p>
    <w:p w14:paraId="16788915" w14:textId="77777777" w:rsidR="00F15F9E" w:rsidRPr="00065576" w:rsidRDefault="00F15F9E" w:rsidP="00D47480">
      <w:pPr>
        <w:numPr>
          <w:ilvl w:val="2"/>
          <w:numId w:val="13"/>
        </w:numPr>
        <w:tabs>
          <w:tab w:val="clear" w:pos="240"/>
          <w:tab w:val="num" w:pos="1440"/>
        </w:tabs>
        <w:overflowPunct w:val="0"/>
        <w:autoSpaceDE w:val="0"/>
        <w:autoSpaceDN w:val="0"/>
        <w:spacing w:line="360" w:lineRule="auto"/>
        <w:ind w:left="162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odrzucenia oferty protestującego.</w:t>
      </w:r>
    </w:p>
    <w:p w14:paraId="292FB602" w14:textId="77777777" w:rsidR="00F15F9E" w:rsidRPr="00065576" w:rsidRDefault="00F15F9E" w:rsidP="00D47480">
      <w:pPr>
        <w:numPr>
          <w:ilvl w:val="1"/>
          <w:numId w:val="13"/>
        </w:numPr>
        <w:tabs>
          <w:tab w:val="clear" w:pos="480"/>
          <w:tab w:val="num" w:pos="900"/>
          <w:tab w:val="num" w:pos="2340"/>
        </w:tabs>
        <w:overflowPunct w:val="0"/>
        <w:autoSpaceDE w:val="0"/>
        <w:autoSpaceDN w:val="0"/>
        <w:spacing w:line="360" w:lineRule="auto"/>
        <w:ind w:left="900" w:hanging="540"/>
        <w:jc w:val="both"/>
      </w:pPr>
      <w:r w:rsidRPr="00065576">
        <w:rPr>
          <w:rFonts w:ascii="Arial" w:hAnsi="Arial" w:cs="Arial"/>
        </w:rPr>
        <w:t xml:space="preserve">Protest powinien wskazywać czynność lub zaniechanie czynności </w:t>
      </w:r>
      <w:r w:rsidR="00656D0A" w:rsidRPr="00065576">
        <w:rPr>
          <w:rFonts w:ascii="Arial" w:hAnsi="Arial" w:cs="Arial"/>
        </w:rPr>
        <w:t>Z</w:t>
      </w:r>
      <w:r w:rsidRPr="00065576">
        <w:rPr>
          <w:rFonts w:ascii="Arial" w:hAnsi="Arial" w:cs="Arial"/>
        </w:rPr>
        <w:t xml:space="preserve">amawiającego, której zarzuca się niezgodność z postanowieniami </w:t>
      </w:r>
      <w:r w:rsidR="00656D0A" w:rsidRPr="00065576">
        <w:rPr>
          <w:rFonts w:ascii="Arial" w:hAnsi="Arial" w:cs="Arial"/>
        </w:rPr>
        <w:t>SIWZ</w:t>
      </w:r>
      <w:r w:rsidRPr="00065576">
        <w:rPr>
          <w:rFonts w:ascii="Arial" w:hAnsi="Arial" w:cs="Arial"/>
        </w:rPr>
        <w:t xml:space="preserve">, </w:t>
      </w:r>
      <w:r w:rsidR="00656D0A" w:rsidRPr="00065576">
        <w:rPr>
          <w:rFonts w:ascii="Arial" w:hAnsi="Arial" w:cs="Arial"/>
        </w:rPr>
        <w:t>O</w:t>
      </w:r>
      <w:r w:rsidRPr="00065576">
        <w:rPr>
          <w:rFonts w:ascii="Arial" w:hAnsi="Arial" w:cs="Arial"/>
        </w:rPr>
        <w:t xml:space="preserve">głoszenia </w:t>
      </w:r>
      <w:r w:rsidR="00656D0A" w:rsidRPr="00065576">
        <w:rPr>
          <w:rFonts w:ascii="Arial" w:hAnsi="Arial" w:cs="Arial"/>
        </w:rPr>
        <w:t xml:space="preserve">o zamówieniu </w:t>
      </w:r>
      <w:r w:rsidRPr="00065576">
        <w:rPr>
          <w:rFonts w:ascii="Arial" w:hAnsi="Arial" w:cs="Arial"/>
        </w:rPr>
        <w:t>lub przepisami prawa, zawierać zwięzłe przedstawienie zarzutów, określać żądanie oraz wskazywać okoliczności faktyczne i prawne uzasadniające wniesienie protestu.</w:t>
      </w:r>
    </w:p>
    <w:p w14:paraId="26663A3A" w14:textId="77777777" w:rsidR="006A5560" w:rsidRPr="00065576" w:rsidRDefault="000F014C" w:rsidP="00D47480">
      <w:pPr>
        <w:pStyle w:val="ust"/>
        <w:numPr>
          <w:ilvl w:val="1"/>
          <w:numId w:val="13"/>
        </w:numPr>
        <w:tabs>
          <w:tab w:val="clear" w:pos="480"/>
          <w:tab w:val="num" w:pos="90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>Protest wnosi się w terminie 5 dni od dnia, w którym powzięto lub przy zachowaniu należytej staranności można było powziąć wiadomość o okolicznościach stanowiących podstawę jego wniesienia, z zastrzeżeniem</w:t>
      </w:r>
      <w:r w:rsidR="006A5560" w:rsidRPr="00065576">
        <w:rPr>
          <w:rFonts w:ascii="Arial" w:hAnsi="Arial" w:cs="Arial"/>
        </w:rPr>
        <w:t>, że protest dotyczący:</w:t>
      </w:r>
    </w:p>
    <w:p w14:paraId="3AD49232" w14:textId="77777777" w:rsidR="006A5560" w:rsidRPr="00065576" w:rsidRDefault="006A5560" w:rsidP="00D47480">
      <w:pPr>
        <w:pStyle w:val="ust"/>
        <w:numPr>
          <w:ilvl w:val="2"/>
          <w:numId w:val="13"/>
        </w:numPr>
        <w:tabs>
          <w:tab w:val="clear" w:pos="240"/>
          <w:tab w:val="num" w:pos="1620"/>
          <w:tab w:val="num" w:pos="2302"/>
        </w:tabs>
        <w:spacing w:before="0" w:after="0" w:line="360" w:lineRule="auto"/>
        <w:ind w:left="1620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treści </w:t>
      </w:r>
      <w:r w:rsidR="00E202FD" w:rsidRPr="00065576">
        <w:rPr>
          <w:rFonts w:ascii="Arial" w:hAnsi="Arial" w:cs="Arial"/>
        </w:rPr>
        <w:t>O</w:t>
      </w:r>
      <w:r w:rsidRPr="00065576">
        <w:rPr>
          <w:rFonts w:ascii="Arial" w:hAnsi="Arial" w:cs="Arial"/>
        </w:rPr>
        <w:t>głoszenia o zamówieniu wnosi się nie później niż 3 dni licząc od dnia jego ogłoszenia;</w:t>
      </w:r>
    </w:p>
    <w:p w14:paraId="07F95AD0" w14:textId="77777777" w:rsidR="006A5560" w:rsidRPr="00065576" w:rsidRDefault="006018AC" w:rsidP="00D47480">
      <w:pPr>
        <w:pStyle w:val="ust"/>
        <w:numPr>
          <w:ilvl w:val="2"/>
          <w:numId w:val="13"/>
        </w:numPr>
        <w:tabs>
          <w:tab w:val="clear" w:pos="240"/>
          <w:tab w:val="num" w:pos="1620"/>
          <w:tab w:val="num" w:pos="2302"/>
        </w:tabs>
        <w:spacing w:before="0" w:after="0" w:line="360" w:lineRule="auto"/>
        <w:ind w:left="1620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 xml:space="preserve">postanowień SIWZ wnosi się w ciągu 3 dni </w:t>
      </w:r>
      <w:r w:rsidR="006A5560" w:rsidRPr="00065576">
        <w:rPr>
          <w:rFonts w:ascii="Arial" w:hAnsi="Arial" w:cs="Arial"/>
          <w:color w:val="000000"/>
        </w:rPr>
        <w:t xml:space="preserve">od dnia </w:t>
      </w:r>
      <w:r w:rsidRPr="00065576">
        <w:rPr>
          <w:rFonts w:ascii="Arial" w:hAnsi="Arial" w:cs="Arial"/>
          <w:color w:val="000000"/>
        </w:rPr>
        <w:t>zamieszczenia SIWZ na stronie internetowej</w:t>
      </w:r>
      <w:r w:rsidR="006A5560" w:rsidRPr="00065576">
        <w:rPr>
          <w:rFonts w:ascii="Arial" w:hAnsi="Arial" w:cs="Arial"/>
          <w:color w:val="000000"/>
        </w:rPr>
        <w:t>, jednak nie później niż 3 dni przed upływem terminu składania ofert.</w:t>
      </w:r>
    </w:p>
    <w:p w14:paraId="041D9E74" w14:textId="77777777" w:rsidR="006A5560" w:rsidRPr="00065576" w:rsidRDefault="000F014C" w:rsidP="00110BA3">
      <w:pPr>
        <w:pStyle w:val="ust"/>
        <w:tabs>
          <w:tab w:val="left" w:pos="1080"/>
        </w:tabs>
        <w:spacing w:before="0" w:after="0" w:line="360" w:lineRule="auto"/>
        <w:ind w:left="900" w:firstLine="0"/>
        <w:rPr>
          <w:rFonts w:ascii="Arial" w:hAnsi="Arial" w:cs="Arial"/>
        </w:rPr>
      </w:pPr>
      <w:r w:rsidRPr="00065576">
        <w:rPr>
          <w:rFonts w:ascii="Arial" w:hAnsi="Arial" w:cs="Arial"/>
        </w:rPr>
        <w:t>Protest uważa się za wniesiony z chwilą, gdy dotarł on do Zamawiającego w taki sposób, że mógł zapoznać się z jego treścią.</w:t>
      </w:r>
    </w:p>
    <w:p w14:paraId="7F548727" w14:textId="77777777" w:rsidR="001D6850" w:rsidRPr="00065576" w:rsidRDefault="006018AC" w:rsidP="00D47480">
      <w:pPr>
        <w:pStyle w:val="ust"/>
        <w:numPr>
          <w:ilvl w:val="1"/>
          <w:numId w:val="13"/>
        </w:numPr>
        <w:tabs>
          <w:tab w:val="clear" w:pos="480"/>
          <w:tab w:val="num" w:pos="90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>W</w:t>
      </w:r>
      <w:r w:rsidR="001D6850" w:rsidRPr="00065576">
        <w:rPr>
          <w:rFonts w:ascii="Arial" w:hAnsi="Arial" w:cs="Arial"/>
        </w:rPr>
        <w:t>niesienie protestu jest dopuszczalne tylko przed zawarciem umowy.</w:t>
      </w:r>
    </w:p>
    <w:p w14:paraId="68D1DA27" w14:textId="7D998F86" w:rsidR="001D6850" w:rsidRPr="00065576" w:rsidRDefault="006018AC" w:rsidP="00D47480">
      <w:pPr>
        <w:pStyle w:val="ust"/>
        <w:numPr>
          <w:ilvl w:val="1"/>
          <w:numId w:val="13"/>
        </w:numPr>
        <w:tabs>
          <w:tab w:val="clear" w:pos="480"/>
          <w:tab w:val="num" w:pos="90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>Z</w:t>
      </w:r>
      <w:r w:rsidR="001D6850" w:rsidRPr="00065576">
        <w:rPr>
          <w:rFonts w:ascii="Arial" w:hAnsi="Arial" w:cs="Arial"/>
        </w:rPr>
        <w:t xml:space="preserve">amawiający </w:t>
      </w:r>
      <w:r w:rsidR="00656D0A" w:rsidRPr="00065576">
        <w:rPr>
          <w:rFonts w:ascii="Arial" w:hAnsi="Arial" w:cs="Arial"/>
        </w:rPr>
        <w:t>nie będzie rozpatrywał</w:t>
      </w:r>
      <w:r w:rsidR="001D6850" w:rsidRPr="00065576">
        <w:rPr>
          <w:rFonts w:ascii="Arial" w:hAnsi="Arial" w:cs="Arial"/>
        </w:rPr>
        <w:t xml:space="preserve"> protest</w:t>
      </w:r>
      <w:r w:rsidR="00656D0A" w:rsidRPr="00065576">
        <w:rPr>
          <w:rFonts w:ascii="Arial" w:hAnsi="Arial" w:cs="Arial"/>
        </w:rPr>
        <w:t>u</w:t>
      </w:r>
      <w:r w:rsidR="001D6850" w:rsidRPr="00065576">
        <w:rPr>
          <w:rFonts w:ascii="Arial" w:hAnsi="Arial" w:cs="Arial"/>
        </w:rPr>
        <w:t xml:space="preserve"> wniesion</w:t>
      </w:r>
      <w:r w:rsidR="00656D0A" w:rsidRPr="00065576">
        <w:rPr>
          <w:rFonts w:ascii="Arial" w:hAnsi="Arial" w:cs="Arial"/>
        </w:rPr>
        <w:t xml:space="preserve">ego </w:t>
      </w:r>
      <w:r w:rsidR="001D6850" w:rsidRPr="00065576">
        <w:rPr>
          <w:rFonts w:ascii="Arial" w:hAnsi="Arial" w:cs="Arial"/>
        </w:rPr>
        <w:t>po terminie</w:t>
      </w:r>
      <w:r w:rsidR="00656D0A" w:rsidRPr="00065576">
        <w:rPr>
          <w:rFonts w:ascii="Arial" w:hAnsi="Arial" w:cs="Arial"/>
        </w:rPr>
        <w:t xml:space="preserve"> oraz protestu, który nie spełnia postanowień pkt 17.1</w:t>
      </w:r>
      <w:r w:rsidR="00803610" w:rsidRPr="00065576">
        <w:rPr>
          <w:rFonts w:ascii="Arial" w:eastAsia="EUAlbertina-Regular-Identity-H" w:hAnsi="Arial" w:cs="Arial"/>
        </w:rPr>
        <w:t xml:space="preserve"> </w:t>
      </w:r>
      <w:r w:rsidR="00803610" w:rsidRPr="00065576">
        <w:rPr>
          <w:rFonts w:ascii="Arial" w:hAnsi="Arial" w:cs="Arial"/>
        </w:rPr>
        <w:t>SIWZ</w:t>
      </w:r>
      <w:r w:rsidR="001D6850" w:rsidRPr="00065576">
        <w:rPr>
          <w:rFonts w:ascii="Arial" w:hAnsi="Arial" w:cs="Arial"/>
        </w:rPr>
        <w:t xml:space="preserve">. </w:t>
      </w:r>
    </w:p>
    <w:p w14:paraId="55AAF517" w14:textId="77777777" w:rsidR="001D6850" w:rsidRPr="00065576" w:rsidRDefault="006018AC" w:rsidP="00D47480">
      <w:pPr>
        <w:pStyle w:val="ust"/>
        <w:numPr>
          <w:ilvl w:val="1"/>
          <w:numId w:val="13"/>
        </w:numPr>
        <w:tabs>
          <w:tab w:val="clear" w:pos="480"/>
          <w:tab w:val="num" w:pos="90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>P</w:t>
      </w:r>
      <w:r w:rsidR="001D6850" w:rsidRPr="00065576">
        <w:rPr>
          <w:rFonts w:ascii="Arial" w:hAnsi="Arial" w:cs="Arial"/>
        </w:rPr>
        <w:t xml:space="preserve">rotest powinien wskazywać oprotestowaną czynność lub zaniechanie </w:t>
      </w:r>
      <w:r w:rsidRPr="00065576">
        <w:rPr>
          <w:rFonts w:ascii="Arial" w:hAnsi="Arial" w:cs="Arial"/>
        </w:rPr>
        <w:t>Z</w:t>
      </w:r>
      <w:r w:rsidR="001D6850" w:rsidRPr="00065576">
        <w:rPr>
          <w:rFonts w:ascii="Arial" w:hAnsi="Arial" w:cs="Arial"/>
        </w:rPr>
        <w:t>amawiającego, a także zawierać żądanie, zwięzłe przytoczenie zarzutów oraz okoliczności faktycznych i prawnych uzasadniających wniesienie protestu.</w:t>
      </w:r>
    </w:p>
    <w:p w14:paraId="1A8954EA" w14:textId="77777777" w:rsidR="001D6850" w:rsidRPr="00065576" w:rsidRDefault="001D6850" w:rsidP="00D47480">
      <w:pPr>
        <w:pStyle w:val="ust"/>
        <w:numPr>
          <w:ilvl w:val="1"/>
          <w:numId w:val="13"/>
        </w:numPr>
        <w:tabs>
          <w:tab w:val="clear" w:pos="480"/>
        </w:tabs>
        <w:spacing w:before="0" w:after="0" w:line="360" w:lineRule="auto"/>
        <w:ind w:left="900" w:hanging="540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Do czasu ostatecznego rozstrzygnięcia protestu </w:t>
      </w:r>
      <w:r w:rsidR="0082712F" w:rsidRPr="00065576">
        <w:rPr>
          <w:rFonts w:ascii="Arial" w:hAnsi="Arial" w:cs="Arial"/>
        </w:rPr>
        <w:t>Z</w:t>
      </w:r>
      <w:r w:rsidRPr="00065576">
        <w:rPr>
          <w:rFonts w:ascii="Arial" w:hAnsi="Arial" w:cs="Arial"/>
        </w:rPr>
        <w:t xml:space="preserve">amawiający nie </w:t>
      </w:r>
      <w:r w:rsidR="00FE5CD5" w:rsidRPr="00065576">
        <w:rPr>
          <w:rFonts w:ascii="Arial" w:hAnsi="Arial" w:cs="Arial"/>
        </w:rPr>
        <w:t>zawrze</w:t>
      </w:r>
      <w:r w:rsidRPr="00065576">
        <w:rPr>
          <w:rFonts w:ascii="Arial" w:hAnsi="Arial" w:cs="Arial"/>
        </w:rPr>
        <w:t xml:space="preserve"> umowy.</w:t>
      </w:r>
    </w:p>
    <w:p w14:paraId="218B5B84" w14:textId="77777777" w:rsidR="001D6850" w:rsidRPr="00065576" w:rsidRDefault="006A5560" w:rsidP="00D47480">
      <w:pPr>
        <w:pStyle w:val="ust"/>
        <w:numPr>
          <w:ilvl w:val="1"/>
          <w:numId w:val="13"/>
        </w:numPr>
        <w:tabs>
          <w:tab w:val="clear" w:pos="480"/>
        </w:tabs>
        <w:spacing w:before="0" w:after="0" w:line="360" w:lineRule="auto"/>
        <w:ind w:left="1080"/>
        <w:rPr>
          <w:rFonts w:ascii="Arial" w:hAnsi="Arial" w:cs="Arial"/>
        </w:rPr>
      </w:pPr>
      <w:r w:rsidRPr="00065576">
        <w:rPr>
          <w:rFonts w:ascii="Arial" w:hAnsi="Arial" w:cs="Arial"/>
        </w:rPr>
        <w:t>Zamawiając</w:t>
      </w:r>
      <w:r w:rsidR="00E202FD" w:rsidRPr="00065576">
        <w:rPr>
          <w:rFonts w:ascii="Arial" w:hAnsi="Arial" w:cs="Arial"/>
        </w:rPr>
        <w:t>y rozstrzygnie protest</w:t>
      </w:r>
      <w:r w:rsidR="00FE5CD5" w:rsidRPr="00065576">
        <w:rPr>
          <w:rFonts w:ascii="Arial" w:hAnsi="Arial" w:cs="Arial"/>
        </w:rPr>
        <w:t xml:space="preserve"> </w:t>
      </w:r>
      <w:r w:rsidR="001D6850" w:rsidRPr="00065576">
        <w:rPr>
          <w:rFonts w:ascii="Arial" w:hAnsi="Arial" w:cs="Arial"/>
        </w:rPr>
        <w:t>nie później niż w terminie 5 dni od dnia jego wniesienia</w:t>
      </w:r>
      <w:r w:rsidR="00FE5CD5" w:rsidRPr="00065576">
        <w:rPr>
          <w:rFonts w:ascii="Arial" w:hAnsi="Arial" w:cs="Arial"/>
        </w:rPr>
        <w:t xml:space="preserve"> i </w:t>
      </w:r>
      <w:r w:rsidR="00E202FD" w:rsidRPr="00065576">
        <w:rPr>
          <w:rFonts w:ascii="Arial" w:hAnsi="Arial" w:cs="Arial"/>
        </w:rPr>
        <w:t xml:space="preserve">będzie </w:t>
      </w:r>
      <w:r w:rsidR="00FE5CD5" w:rsidRPr="00065576">
        <w:rPr>
          <w:rFonts w:ascii="Arial" w:hAnsi="Arial" w:cs="Arial"/>
        </w:rPr>
        <w:t>to ostateczne rozstrzygnięcie</w:t>
      </w:r>
      <w:r w:rsidR="001D6850" w:rsidRPr="00065576">
        <w:rPr>
          <w:rFonts w:ascii="Arial" w:hAnsi="Arial" w:cs="Arial"/>
        </w:rPr>
        <w:t xml:space="preserve">. Brak rozstrzygnięcia protestu </w:t>
      </w:r>
      <w:r w:rsidR="00823CB1" w:rsidRPr="00065576">
        <w:rPr>
          <w:rFonts w:ascii="Arial" w:hAnsi="Arial" w:cs="Arial"/>
        </w:rPr>
        <w:br/>
      </w:r>
      <w:r w:rsidR="001D6850" w:rsidRPr="00065576">
        <w:rPr>
          <w:rFonts w:ascii="Arial" w:hAnsi="Arial" w:cs="Arial"/>
        </w:rPr>
        <w:t xml:space="preserve">w tym terminie uznaje się za jego </w:t>
      </w:r>
      <w:r w:rsidR="00DD4B55" w:rsidRPr="00065576">
        <w:rPr>
          <w:rFonts w:ascii="Arial" w:hAnsi="Arial" w:cs="Arial"/>
        </w:rPr>
        <w:t>nieuwzględnienie</w:t>
      </w:r>
      <w:r w:rsidR="001D6850" w:rsidRPr="00065576">
        <w:rPr>
          <w:rFonts w:ascii="Arial" w:hAnsi="Arial" w:cs="Arial"/>
        </w:rPr>
        <w:t>.</w:t>
      </w:r>
    </w:p>
    <w:p w14:paraId="7A42ADDE" w14:textId="77777777" w:rsidR="001D6850" w:rsidRPr="00065576" w:rsidRDefault="001D6850" w:rsidP="00D47480">
      <w:pPr>
        <w:pStyle w:val="ust"/>
        <w:numPr>
          <w:ilvl w:val="1"/>
          <w:numId w:val="13"/>
        </w:numPr>
        <w:tabs>
          <w:tab w:val="clear" w:pos="480"/>
          <w:tab w:val="left" w:pos="900"/>
        </w:tabs>
        <w:spacing w:before="0" w:after="0" w:line="360" w:lineRule="auto"/>
        <w:ind w:left="1080"/>
        <w:rPr>
          <w:rFonts w:ascii="Arial" w:hAnsi="Arial" w:cs="Arial"/>
        </w:rPr>
      </w:pPr>
      <w:r w:rsidRPr="00065576">
        <w:rPr>
          <w:rFonts w:ascii="Arial" w:hAnsi="Arial" w:cs="Arial"/>
        </w:rPr>
        <w:lastRenderedPageBreak/>
        <w:t xml:space="preserve">Rozstrzygnięcie protestu wraz z jego uzasadnieniem </w:t>
      </w:r>
      <w:r w:rsidR="00FE5CD5" w:rsidRPr="00065576">
        <w:rPr>
          <w:rFonts w:ascii="Arial" w:hAnsi="Arial" w:cs="Arial"/>
        </w:rPr>
        <w:t>Z</w:t>
      </w:r>
      <w:r w:rsidRPr="00065576">
        <w:rPr>
          <w:rFonts w:ascii="Arial" w:hAnsi="Arial" w:cs="Arial"/>
        </w:rPr>
        <w:t>amawiający przeka</w:t>
      </w:r>
      <w:r w:rsidR="00FE5CD5" w:rsidRPr="00065576">
        <w:rPr>
          <w:rFonts w:ascii="Arial" w:hAnsi="Arial" w:cs="Arial"/>
        </w:rPr>
        <w:t>że</w:t>
      </w:r>
      <w:r w:rsidRPr="00065576">
        <w:rPr>
          <w:rFonts w:ascii="Arial" w:hAnsi="Arial" w:cs="Arial"/>
        </w:rPr>
        <w:t xml:space="preserve"> </w:t>
      </w:r>
      <w:r w:rsidR="00FE5CD5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>ykonawcy, który wniósł protest.</w:t>
      </w:r>
    </w:p>
    <w:p w14:paraId="6B151276" w14:textId="77777777" w:rsidR="00F0745C" w:rsidRPr="00065576" w:rsidRDefault="001D6850" w:rsidP="00D47480">
      <w:pPr>
        <w:pStyle w:val="ust"/>
        <w:numPr>
          <w:ilvl w:val="1"/>
          <w:numId w:val="13"/>
        </w:numPr>
        <w:tabs>
          <w:tab w:val="clear" w:pos="480"/>
          <w:tab w:val="left" w:pos="900"/>
          <w:tab w:val="left" w:pos="1080"/>
        </w:tabs>
        <w:spacing w:before="0" w:after="40" w:line="360" w:lineRule="auto"/>
        <w:ind w:left="1077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W przypadku uwzględnienia protestu </w:t>
      </w:r>
      <w:r w:rsidR="00FE5CD5" w:rsidRPr="00065576">
        <w:rPr>
          <w:rFonts w:ascii="Arial" w:hAnsi="Arial" w:cs="Arial"/>
        </w:rPr>
        <w:t>Z</w:t>
      </w:r>
      <w:r w:rsidRPr="00065576">
        <w:rPr>
          <w:rFonts w:ascii="Arial" w:hAnsi="Arial" w:cs="Arial"/>
        </w:rPr>
        <w:t>amawiający powt</w:t>
      </w:r>
      <w:r w:rsidR="00FE5CD5" w:rsidRPr="00065576">
        <w:rPr>
          <w:rFonts w:ascii="Arial" w:hAnsi="Arial" w:cs="Arial"/>
        </w:rPr>
        <w:t xml:space="preserve">órzy </w:t>
      </w:r>
      <w:r w:rsidRPr="00065576">
        <w:rPr>
          <w:rFonts w:ascii="Arial" w:hAnsi="Arial" w:cs="Arial"/>
        </w:rPr>
        <w:t>oprotestowaną czynność lub dokon</w:t>
      </w:r>
      <w:r w:rsidR="00FE5CD5" w:rsidRPr="00065576">
        <w:rPr>
          <w:rFonts w:ascii="Arial" w:hAnsi="Arial" w:cs="Arial"/>
        </w:rPr>
        <w:t>a</w:t>
      </w:r>
      <w:r w:rsidRPr="00065576">
        <w:rPr>
          <w:rFonts w:ascii="Arial" w:hAnsi="Arial" w:cs="Arial"/>
        </w:rPr>
        <w:t xml:space="preserve"> czynności zaniechanej.</w:t>
      </w:r>
      <w:r w:rsidR="00FE5CD5" w:rsidRPr="00065576">
        <w:rPr>
          <w:rFonts w:ascii="Arial" w:hAnsi="Arial" w:cs="Arial"/>
        </w:rPr>
        <w:t xml:space="preserve"> </w:t>
      </w:r>
      <w:r w:rsidRPr="00065576">
        <w:rPr>
          <w:rFonts w:ascii="Arial" w:hAnsi="Arial" w:cs="Arial"/>
        </w:rPr>
        <w:t xml:space="preserve">O powtórzeniu lub dokonaniu czynności </w:t>
      </w:r>
      <w:r w:rsidR="00FE5CD5" w:rsidRPr="00065576">
        <w:rPr>
          <w:rFonts w:ascii="Arial" w:hAnsi="Arial" w:cs="Arial"/>
        </w:rPr>
        <w:t>Z</w:t>
      </w:r>
      <w:r w:rsidRPr="00065576">
        <w:rPr>
          <w:rFonts w:ascii="Arial" w:hAnsi="Arial" w:cs="Arial"/>
        </w:rPr>
        <w:t xml:space="preserve">amawiający </w:t>
      </w:r>
      <w:r w:rsidR="00FE5CD5" w:rsidRPr="00065576">
        <w:rPr>
          <w:rFonts w:ascii="Arial" w:hAnsi="Arial" w:cs="Arial"/>
        </w:rPr>
        <w:t>po</w:t>
      </w:r>
      <w:r w:rsidRPr="00065576">
        <w:rPr>
          <w:rFonts w:ascii="Arial" w:hAnsi="Arial" w:cs="Arial"/>
        </w:rPr>
        <w:t xml:space="preserve">informuje niezwłocznie </w:t>
      </w:r>
      <w:r w:rsidR="00FE5CD5" w:rsidRPr="00065576">
        <w:rPr>
          <w:rFonts w:ascii="Arial" w:hAnsi="Arial" w:cs="Arial"/>
        </w:rPr>
        <w:t>W</w:t>
      </w:r>
      <w:r w:rsidRPr="00065576">
        <w:rPr>
          <w:rFonts w:ascii="Arial" w:hAnsi="Arial" w:cs="Arial"/>
        </w:rPr>
        <w:t>ykonawców.</w:t>
      </w:r>
    </w:p>
    <w:p w14:paraId="2272199A" w14:textId="77777777" w:rsidR="00C2533D" w:rsidRPr="00065576" w:rsidRDefault="001A7076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color w:val="000000"/>
          <w:szCs w:val="24"/>
          <w:u w:val="none"/>
        </w:rPr>
      </w:pPr>
      <w:r w:rsidRPr="00065576">
        <w:rPr>
          <w:rStyle w:val="NagowekSIWZ"/>
          <w:b/>
          <w:bCs w:val="0"/>
          <w:color w:val="000000"/>
          <w:szCs w:val="24"/>
          <w:u w:val="none"/>
        </w:rPr>
        <w:t>I</w:t>
      </w:r>
      <w:r w:rsidR="00C2533D" w:rsidRPr="00065576">
        <w:rPr>
          <w:rStyle w:val="NagowekSIWZ"/>
          <w:b/>
          <w:bCs w:val="0"/>
          <w:color w:val="000000"/>
          <w:szCs w:val="24"/>
          <w:u w:val="none"/>
        </w:rPr>
        <w:t>nformacje</w:t>
      </w:r>
      <w:r w:rsidRPr="00065576">
        <w:rPr>
          <w:rStyle w:val="NagowekSIWZ"/>
          <w:b/>
          <w:bCs w:val="0"/>
          <w:color w:val="000000"/>
          <w:szCs w:val="24"/>
          <w:u w:val="none"/>
        </w:rPr>
        <w:t xml:space="preserve"> uzupełniające</w:t>
      </w:r>
    </w:p>
    <w:p w14:paraId="0E4CEF9B" w14:textId="77777777" w:rsidR="00C2533D" w:rsidRPr="00065576" w:rsidRDefault="00C2533D" w:rsidP="00D47480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hanging="682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Zamawiający nie dopuszcza składania ofert częściowych.</w:t>
      </w:r>
    </w:p>
    <w:p w14:paraId="10D4F1D0" w14:textId="77777777" w:rsidR="00CE7FD0" w:rsidRPr="00065576" w:rsidRDefault="00C2533D" w:rsidP="00D47480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hanging="682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Zamawiający nie pr</w:t>
      </w:r>
      <w:r w:rsidR="003B62DE" w:rsidRPr="00065576">
        <w:rPr>
          <w:rFonts w:ascii="Arial" w:hAnsi="Arial" w:cs="Arial"/>
        </w:rPr>
        <w:t>zewiduje zawarcia umowy ramowej.</w:t>
      </w:r>
    </w:p>
    <w:p w14:paraId="50641E3A" w14:textId="611ECBF0" w:rsidR="00CE7FD0" w:rsidRPr="00065576" w:rsidRDefault="00CE7FD0" w:rsidP="00D47480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hanging="682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Zamawiający </w:t>
      </w:r>
      <w:r w:rsidR="00175505" w:rsidRPr="00065576">
        <w:rPr>
          <w:rFonts w:ascii="Arial" w:hAnsi="Arial" w:cs="Arial"/>
        </w:rPr>
        <w:t xml:space="preserve">nie </w:t>
      </w:r>
      <w:r w:rsidRPr="00065576">
        <w:rPr>
          <w:rFonts w:ascii="Arial" w:hAnsi="Arial" w:cs="Arial"/>
        </w:rPr>
        <w:t>przewiduje udzieleni</w:t>
      </w:r>
      <w:r w:rsidR="00A00A4B" w:rsidRPr="00065576">
        <w:rPr>
          <w:rFonts w:ascii="Arial" w:hAnsi="Arial" w:cs="Arial"/>
        </w:rPr>
        <w:t>a</w:t>
      </w:r>
      <w:r w:rsidRPr="00065576">
        <w:rPr>
          <w:rFonts w:ascii="Arial" w:hAnsi="Arial" w:cs="Arial"/>
        </w:rPr>
        <w:t xml:space="preserve"> zamówień uzupełniających</w:t>
      </w:r>
      <w:r w:rsidR="00175505" w:rsidRPr="00065576">
        <w:rPr>
          <w:rFonts w:ascii="Arial" w:hAnsi="Arial" w:cs="Arial"/>
        </w:rPr>
        <w:t>.</w:t>
      </w:r>
    </w:p>
    <w:p w14:paraId="33361D9E" w14:textId="77777777" w:rsidR="00C2533D" w:rsidRPr="00065576" w:rsidRDefault="00C2533D" w:rsidP="00D47480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hanging="682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Zamawiający nie dopuszcza składania ofert wariantowych.</w:t>
      </w:r>
    </w:p>
    <w:p w14:paraId="3E1B1555" w14:textId="77777777" w:rsidR="00C2533D" w:rsidRPr="00065576" w:rsidRDefault="00C2533D" w:rsidP="00D47480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hanging="682"/>
        <w:jc w:val="both"/>
        <w:rPr>
          <w:rFonts w:ascii="Arial" w:hAnsi="Arial" w:cs="Arial"/>
          <w:color w:val="000000"/>
        </w:rPr>
      </w:pPr>
      <w:r w:rsidRPr="00065576">
        <w:rPr>
          <w:rFonts w:ascii="Arial" w:hAnsi="Arial" w:cs="Arial"/>
          <w:color w:val="000000"/>
        </w:rPr>
        <w:t>Rozliczenia między Zamawiającym a Wykonawcą będą odbywały się w pieniądzu polskim. Zamawiający nie przewiduje rozliczenia w walutach obcych.</w:t>
      </w:r>
    </w:p>
    <w:p w14:paraId="300E3D0A" w14:textId="77777777" w:rsidR="00C2533D" w:rsidRPr="00065576" w:rsidRDefault="00C2533D" w:rsidP="00D47480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hanging="682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Zamawiający nie przewiduje przeprowadzenia aukcji elektronicznej.</w:t>
      </w:r>
    </w:p>
    <w:p w14:paraId="2D487656" w14:textId="77777777" w:rsidR="00C2533D" w:rsidRPr="00065576" w:rsidRDefault="00C2533D" w:rsidP="00D47480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hanging="682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Zamawiający nie przewiduje zwrotu kosztów udziału w postępowaniu.</w:t>
      </w:r>
    </w:p>
    <w:p w14:paraId="4FF08294" w14:textId="53DE32B3" w:rsidR="00C2533D" w:rsidRPr="00065576" w:rsidRDefault="00E914E2" w:rsidP="00D47480">
      <w:pPr>
        <w:numPr>
          <w:ilvl w:val="1"/>
          <w:numId w:val="15"/>
        </w:numPr>
        <w:autoSpaceDE w:val="0"/>
        <w:autoSpaceDN w:val="0"/>
        <w:adjustRightInd w:val="0"/>
        <w:spacing w:after="40" w:line="360" w:lineRule="auto"/>
        <w:ind w:left="964" w:hanging="680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Klauzula informacyjna wynikająca z art. 13 Rozporządzenia Parlamentu Europejskiego i Rady (UE) 2016/679 z dnia 27 kwietnia 2016 r. w sprawie ochrony osób fizycznych w związku z przetwarzaniem danych osobowych </w:t>
      </w:r>
      <w:r w:rsidR="002A6FE4" w:rsidRPr="00065576">
        <w:rPr>
          <w:rFonts w:ascii="Arial" w:hAnsi="Arial" w:cs="Arial"/>
          <w:noProof/>
        </w:rPr>
        <w:drawing>
          <wp:inline distT="0" distB="0" distL="0" distR="0" wp14:anchorId="4C8A9816" wp14:editId="195285CE">
            <wp:extent cx="9525" cy="9525"/>
            <wp:effectExtent l="0" t="0" r="0" b="0"/>
            <wp:docPr id="1" name="Picture 258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58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FE4" w:rsidRPr="00065576">
        <w:rPr>
          <w:rFonts w:ascii="Arial" w:hAnsi="Arial" w:cs="Arial"/>
          <w:noProof/>
        </w:rPr>
        <w:drawing>
          <wp:inline distT="0" distB="0" distL="0" distR="0" wp14:anchorId="287D66F5" wp14:editId="6DE394F3">
            <wp:extent cx="9525" cy="19050"/>
            <wp:effectExtent l="0" t="0" r="0" b="0"/>
            <wp:docPr id="2" name="Picture 1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5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5576">
        <w:rPr>
          <w:rFonts w:ascii="Arial" w:hAnsi="Arial" w:cs="Arial"/>
        </w:rPr>
        <w:t>i w sprawie swobodnego przepływu takich danych oraz uchylenia dyrektywy 95/46/WE o ochronie danych osobowych z dnia 27 kwietnia 2016 r. stanowi Załącznik nr</w:t>
      </w:r>
      <w:r w:rsidR="00BC79DD" w:rsidRPr="00065576">
        <w:rPr>
          <w:rFonts w:ascii="Arial" w:hAnsi="Arial" w:cs="Arial"/>
        </w:rPr>
        <w:t xml:space="preserve"> </w:t>
      </w:r>
      <w:r w:rsidR="00A85605" w:rsidRPr="00065576">
        <w:rPr>
          <w:rFonts w:ascii="Arial" w:hAnsi="Arial" w:cs="Arial"/>
        </w:rPr>
        <w:t>10</w:t>
      </w:r>
      <w:r w:rsidR="00BC79DD" w:rsidRPr="00065576">
        <w:rPr>
          <w:rFonts w:ascii="Arial" w:hAnsi="Arial" w:cs="Arial"/>
        </w:rPr>
        <w:t xml:space="preserve"> </w:t>
      </w:r>
      <w:r w:rsidRPr="00065576">
        <w:rPr>
          <w:rFonts w:ascii="Arial" w:hAnsi="Arial" w:cs="Arial"/>
        </w:rPr>
        <w:t>do SIWZ</w:t>
      </w:r>
      <w:r w:rsidR="00015DEE" w:rsidRPr="00065576">
        <w:rPr>
          <w:rFonts w:ascii="Arial" w:hAnsi="Arial" w:cs="Arial"/>
        </w:rPr>
        <w:t>.</w:t>
      </w:r>
    </w:p>
    <w:p w14:paraId="6DF1F8F7" w14:textId="701181E0" w:rsidR="005349E5" w:rsidRPr="00065576" w:rsidRDefault="005349E5" w:rsidP="00D47480">
      <w:pPr>
        <w:numPr>
          <w:ilvl w:val="1"/>
          <w:numId w:val="15"/>
        </w:numPr>
        <w:autoSpaceDE w:val="0"/>
        <w:autoSpaceDN w:val="0"/>
        <w:adjustRightInd w:val="0"/>
        <w:spacing w:after="40" w:line="360" w:lineRule="auto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>Zamawiający, na podstawie art. 24 ust. 1 Ustawy z dnia 14 czerwca 2024 r. o ochronie sygnalistów, wprowadził wewnętrzną procedurę dokonywania zgłoszeń naruszeń prawa i podejmowania działań następczych. Zgłoszenie sygnalisty dokonywane jest według wzoru karty zgłoszenia, stanowiącej załącznik nr 1 do ww. procedury, które należy przesłać drogą elektroniczną na adres: sygnalista@mwik.bydgoszcz.pl.</w:t>
      </w:r>
    </w:p>
    <w:p w14:paraId="76E919C2" w14:textId="60CFDDDF" w:rsidR="005349E5" w:rsidRPr="00065576" w:rsidRDefault="005349E5" w:rsidP="00110BA3">
      <w:pPr>
        <w:autoSpaceDE w:val="0"/>
        <w:autoSpaceDN w:val="0"/>
        <w:adjustRightInd w:val="0"/>
        <w:spacing w:after="40" w:line="360" w:lineRule="auto"/>
        <w:ind w:left="966"/>
        <w:jc w:val="both"/>
        <w:rPr>
          <w:rFonts w:ascii="Arial" w:hAnsi="Arial" w:cs="Arial"/>
        </w:rPr>
      </w:pPr>
      <w:r w:rsidRPr="00065576">
        <w:rPr>
          <w:rFonts w:ascii="Arial" w:hAnsi="Arial" w:cs="Arial"/>
        </w:rPr>
        <w:t xml:space="preserve">Wzór karty zgłoszenia dostępny jest na stronie internetowej Zamawiającego: mwik.bydgoszcz.pl w zakładce Kontakt w sekcji Informacja dla sygnalistów. Każdorazowa osoba zainteresowana może uzyskać wgląd do treści procedury w siedzibie </w:t>
      </w:r>
      <w:r w:rsidR="00D2552E" w:rsidRPr="00065576">
        <w:rPr>
          <w:rFonts w:ascii="Arial" w:hAnsi="Arial" w:cs="Arial"/>
        </w:rPr>
        <w:t>Zamawiającego</w:t>
      </w:r>
      <w:r w:rsidRPr="00065576">
        <w:rPr>
          <w:rFonts w:ascii="Arial" w:hAnsi="Arial" w:cs="Arial"/>
        </w:rPr>
        <w:t>.</w:t>
      </w:r>
    </w:p>
    <w:p w14:paraId="58CE5097" w14:textId="77777777" w:rsidR="00F0745C" w:rsidRPr="00065576" w:rsidRDefault="00F0745C" w:rsidP="00110BA3">
      <w:pPr>
        <w:pStyle w:val="Nagwek2"/>
        <w:numPr>
          <w:ilvl w:val="0"/>
          <w:numId w:val="1"/>
        </w:numPr>
        <w:tabs>
          <w:tab w:val="clear" w:pos="360"/>
        </w:tabs>
        <w:spacing w:line="360" w:lineRule="auto"/>
        <w:ind w:left="283" w:hanging="357"/>
        <w:jc w:val="both"/>
        <w:rPr>
          <w:rStyle w:val="NagowekSIWZ"/>
          <w:b/>
          <w:bCs w:val="0"/>
          <w:color w:val="000000"/>
          <w:szCs w:val="24"/>
          <w:u w:val="none"/>
        </w:rPr>
      </w:pPr>
      <w:r w:rsidRPr="00065576">
        <w:rPr>
          <w:rStyle w:val="NagowekSIWZ"/>
          <w:b/>
          <w:bCs w:val="0"/>
          <w:color w:val="000000"/>
          <w:szCs w:val="24"/>
          <w:u w:val="none"/>
        </w:rPr>
        <w:t xml:space="preserve">Wykaz </w:t>
      </w:r>
      <w:r w:rsidR="00B50BAF" w:rsidRPr="00065576">
        <w:rPr>
          <w:rStyle w:val="NagowekSIWZ"/>
          <w:b/>
          <w:bCs w:val="0"/>
          <w:color w:val="000000"/>
          <w:szCs w:val="24"/>
          <w:u w:val="none"/>
        </w:rPr>
        <w:t>Z</w:t>
      </w:r>
      <w:r w:rsidRPr="00065576">
        <w:rPr>
          <w:rStyle w:val="NagowekSIWZ"/>
          <w:b/>
          <w:bCs w:val="0"/>
          <w:color w:val="000000"/>
          <w:szCs w:val="24"/>
          <w:u w:val="none"/>
        </w:rPr>
        <w:t>ałączników do SIWZ:</w:t>
      </w:r>
    </w:p>
    <w:p w14:paraId="7DF68F1D" w14:textId="77777777" w:rsidR="00F0745C" w:rsidRPr="00065576" w:rsidRDefault="00F0745C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Wzór Formularza oferty - Załącznik nr </w:t>
      </w:r>
      <w:r w:rsidR="00BC79DD" w:rsidRPr="00065576">
        <w:rPr>
          <w:rFonts w:ascii="Arial" w:hAnsi="Arial"/>
          <w:color w:val="000000"/>
        </w:rPr>
        <w:t>1,</w:t>
      </w:r>
    </w:p>
    <w:p w14:paraId="76DD38B4" w14:textId="77777777" w:rsidR="00F0745C" w:rsidRPr="00065576" w:rsidRDefault="00EA674B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W</w:t>
      </w:r>
      <w:r w:rsidR="003F6EA1" w:rsidRPr="00065576">
        <w:rPr>
          <w:rFonts w:ascii="Arial" w:hAnsi="Arial"/>
          <w:color w:val="000000"/>
        </w:rPr>
        <w:t xml:space="preserve">zór </w:t>
      </w:r>
      <w:r w:rsidR="009678D2" w:rsidRPr="00065576">
        <w:rPr>
          <w:rFonts w:ascii="Arial" w:hAnsi="Arial"/>
          <w:color w:val="000000"/>
        </w:rPr>
        <w:t>Wy</w:t>
      </w:r>
      <w:r w:rsidR="003F6EA1" w:rsidRPr="00065576">
        <w:rPr>
          <w:rFonts w:ascii="Arial" w:hAnsi="Arial"/>
          <w:color w:val="000000"/>
        </w:rPr>
        <w:t xml:space="preserve">kazu cen </w:t>
      </w:r>
      <w:r w:rsidR="00F0745C" w:rsidRPr="00065576">
        <w:rPr>
          <w:rFonts w:ascii="Arial" w:hAnsi="Arial"/>
          <w:color w:val="000000"/>
        </w:rPr>
        <w:t xml:space="preserve">- Załącznik nr </w:t>
      </w:r>
      <w:r w:rsidR="00BC79DD" w:rsidRPr="00065576">
        <w:rPr>
          <w:rFonts w:ascii="Arial" w:hAnsi="Arial"/>
          <w:color w:val="000000"/>
        </w:rPr>
        <w:t>2,</w:t>
      </w:r>
    </w:p>
    <w:p w14:paraId="1FD54442" w14:textId="77777777" w:rsidR="00BD719D" w:rsidRPr="00065576" w:rsidRDefault="008D036F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Wzór </w:t>
      </w:r>
      <w:r w:rsidR="00F0745C" w:rsidRPr="00065576">
        <w:rPr>
          <w:rFonts w:ascii="Arial" w:hAnsi="Arial"/>
          <w:color w:val="000000"/>
        </w:rPr>
        <w:t>Oświadczeni</w:t>
      </w:r>
      <w:r w:rsidRPr="00065576">
        <w:rPr>
          <w:rFonts w:ascii="Arial" w:hAnsi="Arial"/>
          <w:color w:val="000000"/>
        </w:rPr>
        <w:t>a</w:t>
      </w:r>
      <w:r w:rsidR="00FC1C35" w:rsidRPr="00065576">
        <w:rPr>
          <w:rFonts w:ascii="Arial" w:hAnsi="Arial"/>
          <w:color w:val="000000"/>
        </w:rPr>
        <w:t xml:space="preserve"> </w:t>
      </w:r>
      <w:r w:rsidR="00260A51" w:rsidRPr="00065576">
        <w:rPr>
          <w:rFonts w:ascii="Arial" w:hAnsi="Arial"/>
          <w:color w:val="000000"/>
        </w:rPr>
        <w:t>W</w:t>
      </w:r>
      <w:r w:rsidR="00FC1C35" w:rsidRPr="00065576">
        <w:rPr>
          <w:rFonts w:ascii="Arial" w:hAnsi="Arial"/>
          <w:color w:val="000000"/>
        </w:rPr>
        <w:t>ykonawcy o spełni</w:t>
      </w:r>
      <w:r w:rsidR="00D37671" w:rsidRPr="00065576">
        <w:rPr>
          <w:rFonts w:ascii="Arial" w:hAnsi="Arial"/>
          <w:color w:val="000000"/>
        </w:rPr>
        <w:t>e</w:t>
      </w:r>
      <w:r w:rsidR="00FC1C35" w:rsidRPr="00065576">
        <w:rPr>
          <w:rFonts w:ascii="Arial" w:hAnsi="Arial"/>
          <w:color w:val="000000"/>
        </w:rPr>
        <w:t>niu warunków udziału w postępowaniu</w:t>
      </w:r>
      <w:r w:rsidR="00F0745C" w:rsidRPr="00065576">
        <w:rPr>
          <w:rFonts w:ascii="Arial" w:hAnsi="Arial"/>
          <w:color w:val="000000"/>
        </w:rPr>
        <w:t xml:space="preserve"> - Załącznik nr </w:t>
      </w:r>
      <w:r w:rsidR="00BC79DD" w:rsidRPr="00065576">
        <w:rPr>
          <w:rFonts w:ascii="Arial" w:hAnsi="Arial"/>
          <w:color w:val="000000"/>
        </w:rPr>
        <w:t>3,</w:t>
      </w:r>
    </w:p>
    <w:p w14:paraId="53A85CFC" w14:textId="04D9BA61" w:rsidR="00F0745C" w:rsidRPr="00065576" w:rsidRDefault="00EA674B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lastRenderedPageBreak/>
        <w:t>W</w:t>
      </w:r>
      <w:r w:rsidR="009678D2" w:rsidRPr="00065576">
        <w:rPr>
          <w:rFonts w:ascii="Arial" w:hAnsi="Arial"/>
          <w:color w:val="000000"/>
        </w:rPr>
        <w:t xml:space="preserve">zór </w:t>
      </w:r>
      <w:r w:rsidR="008D036F" w:rsidRPr="00065576">
        <w:rPr>
          <w:rFonts w:ascii="Arial" w:hAnsi="Arial"/>
          <w:color w:val="000000"/>
        </w:rPr>
        <w:t>W</w:t>
      </w:r>
      <w:r w:rsidR="00F0745C" w:rsidRPr="00065576">
        <w:rPr>
          <w:rFonts w:ascii="Arial" w:hAnsi="Arial"/>
          <w:color w:val="000000"/>
        </w:rPr>
        <w:t>ykaz</w:t>
      </w:r>
      <w:r w:rsidR="008D036F" w:rsidRPr="00065576">
        <w:rPr>
          <w:rFonts w:ascii="Arial" w:hAnsi="Arial"/>
          <w:color w:val="000000"/>
        </w:rPr>
        <w:t>u</w:t>
      </w:r>
      <w:r w:rsidR="00F0745C" w:rsidRPr="00065576">
        <w:rPr>
          <w:rFonts w:ascii="Arial" w:hAnsi="Arial"/>
          <w:color w:val="000000"/>
        </w:rPr>
        <w:t xml:space="preserve"> osób</w:t>
      </w:r>
      <w:r w:rsidR="00D37671" w:rsidRPr="00065576">
        <w:rPr>
          <w:rFonts w:ascii="Arial" w:hAnsi="Arial"/>
          <w:color w:val="000000"/>
        </w:rPr>
        <w:t>, które będą uczestniczyć w wykonywaniu zamówienia</w:t>
      </w:r>
      <w:r w:rsidR="001E634B" w:rsidRPr="00065576">
        <w:rPr>
          <w:rFonts w:ascii="Arial" w:hAnsi="Arial"/>
          <w:color w:val="000000"/>
        </w:rPr>
        <w:t xml:space="preserve"> </w:t>
      </w:r>
      <w:r w:rsidR="00F0745C" w:rsidRPr="00065576">
        <w:rPr>
          <w:rFonts w:ascii="Arial" w:hAnsi="Arial"/>
          <w:color w:val="000000"/>
        </w:rPr>
        <w:t xml:space="preserve">- Załącznik nr </w:t>
      </w:r>
      <w:r w:rsidR="004042B9" w:rsidRPr="00065576">
        <w:rPr>
          <w:rFonts w:ascii="Arial" w:hAnsi="Arial"/>
          <w:color w:val="000000"/>
        </w:rPr>
        <w:t>4</w:t>
      </w:r>
      <w:r w:rsidR="004E308B" w:rsidRPr="00065576">
        <w:rPr>
          <w:rFonts w:ascii="Arial" w:hAnsi="Arial"/>
          <w:color w:val="000000"/>
        </w:rPr>
        <w:t>,</w:t>
      </w:r>
    </w:p>
    <w:p w14:paraId="7D04148C" w14:textId="50292BF3" w:rsidR="00CD3742" w:rsidRPr="00065576" w:rsidRDefault="00BD719D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>Wzór Oświadczenia o braku podstaw do wykluczenia</w:t>
      </w:r>
      <w:r w:rsidR="000E317A" w:rsidRPr="00065576">
        <w:rPr>
          <w:rFonts w:ascii="Arial" w:hAnsi="Arial"/>
          <w:color w:val="000000"/>
        </w:rPr>
        <w:t xml:space="preserve"> </w:t>
      </w:r>
      <w:r w:rsidRPr="00065576">
        <w:rPr>
          <w:rFonts w:ascii="Arial" w:hAnsi="Arial"/>
          <w:color w:val="000000"/>
        </w:rPr>
        <w:t xml:space="preserve">- Załącznik nr </w:t>
      </w:r>
      <w:r w:rsidR="004042B9" w:rsidRPr="00065576">
        <w:rPr>
          <w:rFonts w:ascii="Arial" w:hAnsi="Arial"/>
          <w:color w:val="000000"/>
        </w:rPr>
        <w:t>5</w:t>
      </w:r>
      <w:r w:rsidR="004E308B" w:rsidRPr="00065576">
        <w:rPr>
          <w:rFonts w:ascii="Arial" w:hAnsi="Arial"/>
          <w:color w:val="000000"/>
        </w:rPr>
        <w:t>,</w:t>
      </w:r>
    </w:p>
    <w:p w14:paraId="2095395F" w14:textId="34B697DE" w:rsidR="007602FA" w:rsidRPr="00065576" w:rsidRDefault="007602FA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Wzór Informacji dot. grupy kapitałowej - Załącznik nr </w:t>
      </w:r>
      <w:r w:rsidR="004042B9" w:rsidRPr="00065576">
        <w:rPr>
          <w:rFonts w:ascii="Arial" w:hAnsi="Arial"/>
          <w:color w:val="000000"/>
        </w:rPr>
        <w:t>6</w:t>
      </w:r>
      <w:r w:rsidR="004E308B" w:rsidRPr="00065576">
        <w:rPr>
          <w:rFonts w:ascii="Arial" w:hAnsi="Arial"/>
          <w:color w:val="000000"/>
        </w:rPr>
        <w:t>,</w:t>
      </w:r>
    </w:p>
    <w:p w14:paraId="17C6A464" w14:textId="2A6EA1A4" w:rsidR="00BC79DD" w:rsidRPr="00065576" w:rsidRDefault="00BC79DD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Wykaz dokumentów opisujących przedmiot zamówienia - Załącznik nr </w:t>
      </w:r>
      <w:r w:rsidR="004042B9" w:rsidRPr="00065576">
        <w:rPr>
          <w:rFonts w:ascii="Arial" w:hAnsi="Arial"/>
          <w:color w:val="000000"/>
        </w:rPr>
        <w:t>7</w:t>
      </w:r>
      <w:r w:rsidR="004E308B" w:rsidRPr="00065576">
        <w:rPr>
          <w:rFonts w:ascii="Arial" w:hAnsi="Arial"/>
          <w:color w:val="000000"/>
        </w:rPr>
        <w:t>,</w:t>
      </w:r>
    </w:p>
    <w:p w14:paraId="3A9D509E" w14:textId="1E025192" w:rsidR="00015DEE" w:rsidRPr="00065576" w:rsidRDefault="00280972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Wzór </w:t>
      </w:r>
      <w:r w:rsidR="0011662E" w:rsidRPr="00065576">
        <w:rPr>
          <w:rFonts w:ascii="Arial" w:hAnsi="Arial"/>
          <w:color w:val="000000"/>
        </w:rPr>
        <w:t>u</w:t>
      </w:r>
      <w:r w:rsidRPr="00065576">
        <w:rPr>
          <w:rFonts w:ascii="Arial" w:hAnsi="Arial"/>
          <w:color w:val="000000"/>
        </w:rPr>
        <w:t xml:space="preserve">mowy - Załącznik nr </w:t>
      </w:r>
      <w:r w:rsidR="004042B9" w:rsidRPr="00065576">
        <w:rPr>
          <w:rFonts w:ascii="Arial" w:hAnsi="Arial"/>
          <w:color w:val="000000"/>
        </w:rPr>
        <w:t>8</w:t>
      </w:r>
      <w:r w:rsidR="00015DEE" w:rsidRPr="00065576">
        <w:rPr>
          <w:rFonts w:ascii="Arial" w:hAnsi="Arial"/>
          <w:color w:val="000000"/>
        </w:rPr>
        <w:t>,</w:t>
      </w:r>
    </w:p>
    <w:p w14:paraId="402A9165" w14:textId="4D74F48E" w:rsidR="00FD41F7" w:rsidRPr="00065576" w:rsidRDefault="00015DEE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Wzór umowy </w:t>
      </w:r>
      <w:r w:rsidR="00243077" w:rsidRPr="00065576">
        <w:rPr>
          <w:rFonts w:ascii="Arial" w:hAnsi="Arial"/>
          <w:color w:val="000000"/>
        </w:rPr>
        <w:t>przekazu</w:t>
      </w:r>
      <w:r w:rsidR="00312BAB" w:rsidRPr="00065576">
        <w:rPr>
          <w:rFonts w:ascii="Arial" w:hAnsi="Arial"/>
          <w:color w:val="000000"/>
        </w:rPr>
        <w:t xml:space="preserve"> </w:t>
      </w:r>
      <w:r w:rsidRPr="00065576">
        <w:rPr>
          <w:rFonts w:ascii="Arial" w:hAnsi="Arial"/>
          <w:color w:val="000000"/>
        </w:rPr>
        <w:t>- Załącznik nr</w:t>
      </w:r>
      <w:r w:rsidR="00BC79DD" w:rsidRPr="00065576">
        <w:rPr>
          <w:rFonts w:ascii="Arial" w:hAnsi="Arial"/>
          <w:color w:val="000000"/>
        </w:rPr>
        <w:t xml:space="preserve"> </w:t>
      </w:r>
      <w:r w:rsidR="004042B9" w:rsidRPr="00065576">
        <w:rPr>
          <w:rFonts w:ascii="Arial" w:hAnsi="Arial"/>
          <w:color w:val="000000"/>
        </w:rPr>
        <w:t>8</w:t>
      </w:r>
      <w:r w:rsidR="00BC79DD" w:rsidRPr="00065576">
        <w:rPr>
          <w:rFonts w:ascii="Arial" w:hAnsi="Arial"/>
          <w:color w:val="000000"/>
        </w:rPr>
        <w:t>A</w:t>
      </w:r>
      <w:r w:rsidR="004E308B" w:rsidRPr="00065576">
        <w:rPr>
          <w:rFonts w:ascii="Arial" w:hAnsi="Arial"/>
          <w:color w:val="000000"/>
        </w:rPr>
        <w:t>,</w:t>
      </w:r>
    </w:p>
    <w:p w14:paraId="02648367" w14:textId="5362D801" w:rsidR="00AB6C18" w:rsidRPr="00065576" w:rsidRDefault="00AB6C18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</w:pPr>
      <w:r w:rsidRPr="00065576">
        <w:rPr>
          <w:rFonts w:ascii="Arial" w:hAnsi="Arial"/>
          <w:color w:val="000000"/>
        </w:rPr>
        <w:t xml:space="preserve">Zobowiązanie do zachowania poufności – Załącznik nr </w:t>
      </w:r>
      <w:r w:rsidR="004042B9" w:rsidRPr="00065576">
        <w:rPr>
          <w:rFonts w:ascii="Arial" w:hAnsi="Arial"/>
          <w:color w:val="000000"/>
        </w:rPr>
        <w:t>9,</w:t>
      </w:r>
    </w:p>
    <w:p w14:paraId="55823900" w14:textId="21EE709C" w:rsidR="00D03CCE" w:rsidRPr="00065576" w:rsidRDefault="000E019E" w:rsidP="00D47480">
      <w:pPr>
        <w:numPr>
          <w:ilvl w:val="1"/>
          <w:numId w:val="20"/>
        </w:numPr>
        <w:spacing w:line="360" w:lineRule="auto"/>
        <w:ind w:left="851" w:hanging="567"/>
        <w:jc w:val="both"/>
        <w:rPr>
          <w:rFonts w:ascii="Arial" w:hAnsi="Arial"/>
          <w:color w:val="000000"/>
        </w:rPr>
        <w:sectPr w:rsidR="00D03CCE" w:rsidRPr="00065576" w:rsidSect="00B66BC9">
          <w:headerReference w:type="default" r:id="rId12"/>
          <w:footerReference w:type="even" r:id="rId13"/>
          <w:footerReference w:type="default" r:id="rId14"/>
          <w:pgSz w:w="11906" w:h="16838"/>
          <w:pgMar w:top="275" w:right="926" w:bottom="899" w:left="1843" w:header="360" w:footer="323" w:gutter="0"/>
          <w:cols w:space="708"/>
          <w:docGrid w:linePitch="360"/>
        </w:sectPr>
      </w:pPr>
      <w:r w:rsidRPr="00065576">
        <w:rPr>
          <w:rFonts w:ascii="Arial" w:hAnsi="Arial"/>
          <w:color w:val="000000"/>
        </w:rPr>
        <w:t>Klauzula informacyjna administratora w związku z przetwarzaniem danych osobowych</w:t>
      </w:r>
      <w:r w:rsidR="004720C6" w:rsidRPr="00065576">
        <w:rPr>
          <w:rFonts w:ascii="Arial" w:hAnsi="Arial"/>
          <w:color w:val="000000"/>
        </w:rPr>
        <w:t xml:space="preserve"> - Załącznik nr </w:t>
      </w:r>
      <w:r w:rsidR="004042B9" w:rsidRPr="00065576">
        <w:rPr>
          <w:rFonts w:ascii="Arial" w:hAnsi="Arial"/>
          <w:color w:val="000000"/>
        </w:rPr>
        <w:t>10</w:t>
      </w:r>
      <w:r w:rsidR="00D03CCE" w:rsidRPr="00065576">
        <w:rPr>
          <w:rFonts w:ascii="Arial" w:hAnsi="Arial"/>
          <w:color w:val="000000"/>
        </w:rPr>
        <w:t>.</w:t>
      </w:r>
    </w:p>
    <w:p w14:paraId="4B2A3BD1" w14:textId="77777777" w:rsidR="007F4F81" w:rsidRPr="00065576" w:rsidRDefault="007F4F81" w:rsidP="00EF2259">
      <w:pPr>
        <w:tabs>
          <w:tab w:val="left" w:pos="994"/>
          <w:tab w:val="left" w:pos="1134"/>
        </w:tabs>
        <w:spacing w:before="480" w:line="360" w:lineRule="auto"/>
        <w:jc w:val="both"/>
        <w:rPr>
          <w:rFonts w:ascii="Arial" w:hAnsi="Arial" w:cs="Arial"/>
          <w:b/>
          <w:bCs/>
        </w:rPr>
        <w:sectPr w:rsidR="007F4F81" w:rsidRPr="00065576" w:rsidSect="007F4F8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6" w:h="16838"/>
          <w:pgMar w:top="275" w:right="926" w:bottom="899" w:left="1843" w:header="360" w:footer="323" w:gutter="0"/>
          <w:cols w:space="708"/>
          <w:docGrid w:linePitch="360"/>
        </w:sectPr>
      </w:pPr>
      <w:bookmarkStart w:id="20" w:name="_Hlk188881045"/>
      <w:bookmarkStart w:id="21" w:name="_Hlk188880793"/>
      <w:r w:rsidRPr="00065576">
        <w:rPr>
          <w:rFonts w:ascii="Arial" w:hAnsi="Arial" w:cs="Arial"/>
          <w:b/>
          <w:bCs/>
        </w:rPr>
        <w:t>SPECYFIKACJĘ ISTOTNYCH WARUNKÓW ZAMÓWIENIA wraz z załącznikami</w:t>
      </w:r>
    </w:p>
    <w:p w14:paraId="2E45B0DF" w14:textId="77777777" w:rsidR="007F4F81" w:rsidRPr="00065576" w:rsidRDefault="007F4F81" w:rsidP="00110BA3">
      <w:pPr>
        <w:spacing w:line="360" w:lineRule="auto"/>
        <w:jc w:val="center"/>
        <w:rPr>
          <w:rFonts w:ascii="Arial" w:hAnsi="Arial" w:cs="Arial"/>
          <w:b/>
        </w:rPr>
      </w:pPr>
      <w:r w:rsidRPr="00065576">
        <w:rPr>
          <w:rFonts w:ascii="Arial" w:hAnsi="Arial" w:cs="Arial"/>
          <w:b/>
        </w:rPr>
        <w:t xml:space="preserve">ZAAKCEPTOWAŁ </w:t>
      </w:r>
    </w:p>
    <w:p w14:paraId="429F1CB9" w14:textId="77777777" w:rsidR="007F4F81" w:rsidRPr="007E3B4E" w:rsidRDefault="007F4F81" w:rsidP="00110BA3">
      <w:pPr>
        <w:spacing w:line="360" w:lineRule="auto"/>
        <w:jc w:val="center"/>
        <w:rPr>
          <w:rFonts w:ascii="Arial" w:hAnsi="Arial" w:cs="Arial"/>
        </w:rPr>
      </w:pPr>
      <w:r w:rsidRPr="007E3B4E">
        <w:rPr>
          <w:rFonts w:ascii="Arial" w:hAnsi="Arial" w:cs="Arial"/>
        </w:rPr>
        <w:t>Kierownik Działu Zamówień</w:t>
      </w:r>
    </w:p>
    <w:p w14:paraId="03D714A2" w14:textId="7E957D13" w:rsidR="00EF2259" w:rsidRPr="007E3B4E" w:rsidRDefault="00EF2259" w:rsidP="00110BA3">
      <w:pPr>
        <w:spacing w:line="360" w:lineRule="auto"/>
        <w:jc w:val="center"/>
        <w:rPr>
          <w:rFonts w:ascii="Arial" w:hAnsi="Arial" w:cs="Arial"/>
        </w:rPr>
      </w:pPr>
      <w:r w:rsidRPr="007E3B4E">
        <w:rPr>
          <w:rFonts w:ascii="Arial" w:hAnsi="Arial" w:cs="Arial"/>
        </w:rPr>
        <w:t>Marcin Rutkowski</w:t>
      </w:r>
    </w:p>
    <w:p w14:paraId="6D1DCA82" w14:textId="77777777" w:rsidR="007F4F81" w:rsidRPr="00065576" w:rsidRDefault="007F4F81" w:rsidP="00110BA3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065576">
        <w:rPr>
          <w:rFonts w:ascii="Arial" w:hAnsi="Arial"/>
          <w:b w:val="0"/>
          <w:bCs/>
          <w:sz w:val="24"/>
          <w:szCs w:val="24"/>
        </w:rPr>
        <w:br w:type="column"/>
      </w:r>
      <w:bookmarkEnd w:id="20"/>
      <w:r w:rsidRPr="00065576">
        <w:rPr>
          <w:rFonts w:ascii="Arial" w:hAnsi="Arial" w:cs="Arial"/>
          <w:sz w:val="24"/>
          <w:szCs w:val="24"/>
        </w:rPr>
        <w:t xml:space="preserve">ZATWIERDZIŁ </w:t>
      </w:r>
    </w:p>
    <w:p w14:paraId="2AEECD3F" w14:textId="77777777" w:rsidR="007F4F81" w:rsidRPr="007E3B4E" w:rsidRDefault="007F4F81" w:rsidP="00110BA3">
      <w:pPr>
        <w:pStyle w:val="Tekstpodstawowy"/>
        <w:spacing w:line="360" w:lineRule="auto"/>
        <w:rPr>
          <w:rFonts w:ascii="Arial" w:hAnsi="Arial" w:cs="Arial"/>
          <w:b w:val="0"/>
          <w:sz w:val="24"/>
          <w:szCs w:val="24"/>
        </w:rPr>
      </w:pPr>
      <w:r w:rsidRPr="007E3B4E">
        <w:rPr>
          <w:rFonts w:ascii="Arial" w:hAnsi="Arial" w:cs="Arial"/>
          <w:b w:val="0"/>
          <w:sz w:val="24"/>
          <w:szCs w:val="24"/>
        </w:rPr>
        <w:t>Członek Zarządu</w:t>
      </w:r>
    </w:p>
    <w:p w14:paraId="17799E6C" w14:textId="60A092AD" w:rsidR="00EF2259" w:rsidRPr="007E3B4E" w:rsidRDefault="0060303B" w:rsidP="00110BA3">
      <w:pPr>
        <w:pStyle w:val="Tekstpodstawowy"/>
        <w:spacing w:line="360" w:lineRule="auto"/>
        <w:rPr>
          <w:rFonts w:ascii="Arial" w:hAnsi="Arial" w:cs="Arial"/>
          <w:b w:val="0"/>
          <w:sz w:val="24"/>
          <w:szCs w:val="24"/>
        </w:rPr>
      </w:pPr>
      <w:r w:rsidRPr="007E3B4E">
        <w:rPr>
          <w:rFonts w:ascii="Arial" w:hAnsi="Arial" w:cs="Arial"/>
          <w:b w:val="0"/>
          <w:sz w:val="24"/>
          <w:szCs w:val="24"/>
        </w:rPr>
        <w:t>Jakub Wysocki</w:t>
      </w:r>
    </w:p>
    <w:p w14:paraId="348625BB" w14:textId="77777777" w:rsidR="007F4F81" w:rsidRPr="00065576" w:rsidRDefault="007F4F81" w:rsidP="00110BA3">
      <w:pPr>
        <w:tabs>
          <w:tab w:val="left" w:pos="994"/>
          <w:tab w:val="left" w:pos="1134"/>
        </w:tabs>
        <w:spacing w:line="360" w:lineRule="auto"/>
        <w:jc w:val="both"/>
        <w:rPr>
          <w:rFonts w:ascii="Arial" w:hAnsi="Arial"/>
          <w:b/>
          <w:bCs/>
        </w:rPr>
        <w:sectPr w:rsidR="007F4F81" w:rsidRPr="00065576" w:rsidSect="007F4F81">
          <w:type w:val="continuous"/>
          <w:pgSz w:w="11906" w:h="16838"/>
          <w:pgMar w:top="275" w:right="926" w:bottom="899" w:left="1843" w:header="360" w:footer="323" w:gutter="0"/>
          <w:cols w:num="2" w:space="708"/>
          <w:docGrid w:linePitch="360"/>
        </w:sectPr>
      </w:pPr>
    </w:p>
    <w:p w14:paraId="19623CD8" w14:textId="77777777" w:rsidR="007F4F81" w:rsidRPr="00065576" w:rsidRDefault="007F4F81" w:rsidP="00110BA3">
      <w:pPr>
        <w:tabs>
          <w:tab w:val="left" w:pos="994"/>
          <w:tab w:val="left" w:pos="1134"/>
        </w:tabs>
        <w:spacing w:before="480" w:line="360" w:lineRule="auto"/>
        <w:jc w:val="both"/>
        <w:rPr>
          <w:rFonts w:ascii="Arial" w:hAnsi="Arial" w:cs="Arial"/>
        </w:rPr>
        <w:sectPr w:rsidR="007F4F81" w:rsidRPr="00065576" w:rsidSect="00EF2259">
          <w:type w:val="continuous"/>
          <w:pgSz w:w="11906" w:h="16838"/>
          <w:pgMar w:top="272" w:right="924" w:bottom="902" w:left="1843" w:header="357" w:footer="323" w:gutter="0"/>
          <w:cols w:num="2" w:space="708"/>
          <w:docGrid w:linePitch="360"/>
        </w:sectPr>
      </w:pPr>
    </w:p>
    <w:p w14:paraId="0FA87484" w14:textId="2FA800F8" w:rsidR="003B78E5" w:rsidRPr="00065576" w:rsidRDefault="007F4F81" w:rsidP="00110BA3">
      <w:pPr>
        <w:tabs>
          <w:tab w:val="left" w:pos="994"/>
          <w:tab w:val="left" w:pos="1134"/>
        </w:tabs>
        <w:spacing w:before="480" w:line="360" w:lineRule="auto"/>
        <w:jc w:val="both"/>
        <w:rPr>
          <w:rFonts w:ascii="Arial" w:hAnsi="Arial"/>
          <w:b/>
        </w:rPr>
      </w:pPr>
      <w:r w:rsidRPr="00065576">
        <w:rPr>
          <w:rFonts w:ascii="Arial" w:hAnsi="Arial" w:cs="Arial"/>
        </w:rPr>
        <w:t xml:space="preserve">Bydgoszcz, </w:t>
      </w:r>
      <w:r w:rsidR="007E3B4E">
        <w:rPr>
          <w:rFonts w:ascii="Arial" w:hAnsi="Arial" w:cs="Arial"/>
        </w:rPr>
        <w:t>19</w:t>
      </w:r>
      <w:r w:rsidR="00FF295A" w:rsidRPr="00065576">
        <w:rPr>
          <w:rFonts w:ascii="Arial" w:hAnsi="Arial" w:cs="Arial"/>
        </w:rPr>
        <w:t>.</w:t>
      </w:r>
      <w:r w:rsidR="007B048D">
        <w:rPr>
          <w:rFonts w:ascii="Arial" w:hAnsi="Arial" w:cs="Arial"/>
        </w:rPr>
        <w:t>12</w:t>
      </w:r>
      <w:r w:rsidR="00FF295A" w:rsidRPr="00065576">
        <w:rPr>
          <w:rFonts w:ascii="Arial" w:hAnsi="Arial" w:cs="Arial"/>
        </w:rPr>
        <w:t>.</w:t>
      </w:r>
      <w:r w:rsidRPr="00065576">
        <w:rPr>
          <w:rFonts w:ascii="Arial" w:hAnsi="Arial" w:cs="Arial"/>
        </w:rPr>
        <w:t>202</w:t>
      </w:r>
      <w:bookmarkEnd w:id="21"/>
      <w:r w:rsidR="00FF295A" w:rsidRPr="00065576">
        <w:rPr>
          <w:rFonts w:ascii="Arial" w:hAnsi="Arial" w:cs="Arial"/>
        </w:rPr>
        <w:t>5</w:t>
      </w:r>
      <w:r w:rsidR="00150664" w:rsidRPr="00065576">
        <w:rPr>
          <w:rFonts w:ascii="Arial" w:hAnsi="Arial" w:cs="Arial"/>
        </w:rPr>
        <w:t xml:space="preserve"> r.</w:t>
      </w:r>
    </w:p>
    <w:sectPr w:rsidR="003B78E5" w:rsidRPr="00065576" w:rsidSect="000D5400">
      <w:type w:val="continuous"/>
      <w:pgSz w:w="11906" w:h="16838" w:code="9"/>
      <w:pgMar w:top="272" w:right="924" w:bottom="902" w:left="1843" w:header="357" w:footer="32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4B16" w14:textId="77777777" w:rsidR="003923D3" w:rsidRDefault="003923D3">
      <w:r>
        <w:separator/>
      </w:r>
    </w:p>
  </w:endnote>
  <w:endnote w:type="continuationSeparator" w:id="0">
    <w:p w14:paraId="1B01A211" w14:textId="77777777" w:rsidR="003923D3" w:rsidRDefault="00392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4BC87" w14:textId="77777777" w:rsidR="00E62D66" w:rsidRDefault="00E62D66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616B00" w14:textId="77777777" w:rsidR="00E62D66" w:rsidRDefault="00E62D66">
    <w:pPr>
      <w:pStyle w:val="Stopka"/>
    </w:pPr>
  </w:p>
  <w:p w14:paraId="62529E76" w14:textId="77777777" w:rsidR="00005A70" w:rsidRDefault="00005A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5CF2C" w14:textId="77777777" w:rsidR="006702C2" w:rsidRPr="0011113C" w:rsidRDefault="006702C2" w:rsidP="006702C2">
    <w:pPr>
      <w:pStyle w:val="Stopka"/>
      <w:jc w:val="center"/>
      <w:rPr>
        <w:sz w:val="20"/>
        <w:szCs w:val="20"/>
      </w:rPr>
    </w:pPr>
    <w:r w:rsidRPr="0011113C">
      <w:rPr>
        <w:sz w:val="20"/>
        <w:szCs w:val="20"/>
      </w:rPr>
      <w:t xml:space="preserve">Strona </w:t>
    </w:r>
    <w:r w:rsidRPr="0011113C">
      <w:rPr>
        <w:b/>
        <w:bCs/>
        <w:sz w:val="20"/>
        <w:szCs w:val="20"/>
      </w:rPr>
      <w:fldChar w:fldCharType="begin"/>
    </w:r>
    <w:r w:rsidRPr="0011113C">
      <w:rPr>
        <w:b/>
        <w:bCs/>
        <w:sz w:val="20"/>
        <w:szCs w:val="20"/>
      </w:rPr>
      <w:instrText>PAGE</w:instrText>
    </w:r>
    <w:r w:rsidRPr="0011113C">
      <w:rPr>
        <w:b/>
        <w:bCs/>
        <w:sz w:val="20"/>
        <w:szCs w:val="20"/>
      </w:rPr>
      <w:fldChar w:fldCharType="separate"/>
    </w:r>
    <w:r w:rsidRPr="0011113C">
      <w:rPr>
        <w:b/>
        <w:bCs/>
        <w:sz w:val="20"/>
        <w:szCs w:val="20"/>
      </w:rPr>
      <w:t>1</w:t>
    </w:r>
    <w:r w:rsidRPr="0011113C">
      <w:rPr>
        <w:b/>
        <w:bCs/>
        <w:sz w:val="20"/>
        <w:szCs w:val="20"/>
      </w:rPr>
      <w:fldChar w:fldCharType="end"/>
    </w:r>
    <w:r w:rsidRPr="0011113C">
      <w:rPr>
        <w:sz w:val="20"/>
        <w:szCs w:val="20"/>
      </w:rPr>
      <w:t xml:space="preserve"> z </w:t>
    </w:r>
    <w:r w:rsidRPr="0011113C">
      <w:rPr>
        <w:b/>
        <w:bCs/>
        <w:sz w:val="20"/>
        <w:szCs w:val="20"/>
      </w:rPr>
      <w:fldChar w:fldCharType="begin"/>
    </w:r>
    <w:r w:rsidRPr="0011113C">
      <w:rPr>
        <w:b/>
        <w:bCs/>
        <w:sz w:val="20"/>
        <w:szCs w:val="20"/>
      </w:rPr>
      <w:instrText>NUMPAGES</w:instrText>
    </w:r>
    <w:r w:rsidRPr="0011113C">
      <w:rPr>
        <w:b/>
        <w:bCs/>
        <w:sz w:val="20"/>
        <w:szCs w:val="20"/>
      </w:rPr>
      <w:fldChar w:fldCharType="separate"/>
    </w:r>
    <w:r w:rsidRPr="0011113C">
      <w:rPr>
        <w:b/>
        <w:bCs/>
        <w:sz w:val="20"/>
        <w:szCs w:val="20"/>
      </w:rPr>
      <w:t>23</w:t>
    </w:r>
    <w:r w:rsidRPr="0011113C">
      <w:rPr>
        <w:b/>
        <w:bCs/>
        <w:sz w:val="20"/>
        <w:szCs w:val="20"/>
      </w:rPr>
      <w:fldChar w:fldCharType="end"/>
    </w:r>
  </w:p>
  <w:p w14:paraId="4679886D" w14:textId="77777777" w:rsidR="00E62D66" w:rsidRDefault="00E62D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8DEDA" w14:textId="77777777" w:rsidR="007F4F81" w:rsidRDefault="007F4F81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9A01D3" w14:textId="77777777" w:rsidR="007F4F81" w:rsidRDefault="007F4F81">
    <w:pPr>
      <w:pStyle w:val="Stopka"/>
    </w:pPr>
  </w:p>
  <w:p w14:paraId="1044D113" w14:textId="77777777" w:rsidR="007F4F81" w:rsidRDefault="007F4F81">
    <w:pPr>
      <w:pStyle w:val="Stopka"/>
      <w:pPrChange w:id="18" w:author="Marcin Rutkowski" w:date="2025-08-20T10:44:00Z" w16du:dateUtc="2025-08-20T08:44:00Z">
        <w:pPr/>
      </w:pPrChange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5CB41" w14:textId="22FC1781" w:rsidR="007F4F81" w:rsidRPr="00550DE9" w:rsidRDefault="007F4F81">
    <w:pPr>
      <w:pStyle w:val="Stopka"/>
      <w:jc w:val="center"/>
    </w:pPr>
    <w:r w:rsidRPr="00550DE9">
      <w:t xml:space="preserve">Strona </w:t>
    </w:r>
    <w:r w:rsidRPr="00550DE9">
      <w:rPr>
        <w:b/>
      </w:rPr>
      <w:fldChar w:fldCharType="begin"/>
    </w:r>
    <w:r>
      <w:rPr>
        <w:b/>
        <w:bCs/>
      </w:rPr>
      <w:instrText>PAGE</w:instrText>
    </w:r>
    <w:r w:rsidRPr="00550DE9">
      <w:rPr>
        <w:b/>
      </w:rPr>
      <w:fldChar w:fldCharType="separate"/>
    </w:r>
    <w:r>
      <w:rPr>
        <w:b/>
        <w:bCs/>
      </w:rPr>
      <w:t>2</w:t>
    </w:r>
    <w:r w:rsidRPr="00550DE9">
      <w:rPr>
        <w:b/>
      </w:rPr>
      <w:fldChar w:fldCharType="end"/>
    </w:r>
    <w:r w:rsidRPr="00550DE9">
      <w:t xml:space="preserve"> z </w:t>
    </w:r>
    <w:r w:rsidRPr="00550DE9">
      <w:rPr>
        <w:b/>
      </w:rPr>
      <w:fldChar w:fldCharType="begin"/>
    </w:r>
    <w:r>
      <w:rPr>
        <w:b/>
        <w:bCs/>
      </w:rPr>
      <w:instrText>NUMPAGES</w:instrText>
    </w:r>
    <w:r w:rsidRPr="00550DE9">
      <w:rPr>
        <w:b/>
      </w:rPr>
      <w:fldChar w:fldCharType="separate"/>
    </w:r>
    <w:ins w:id="19" w:author="Marcin Rutkowski" w:date="2025-08-20T10:44:00Z" w16du:dateUtc="2025-08-20T08:44:00Z">
      <w:r>
        <w:rPr>
          <w:b/>
          <w:bCs/>
        </w:rPr>
        <w:t>2</w:t>
      </w:r>
    </w:ins>
    <w:r w:rsidRPr="00550DE9">
      <w:rPr>
        <w:b/>
      </w:rPr>
      <w:fldChar w:fldCharType="end"/>
    </w:r>
  </w:p>
  <w:p w14:paraId="0A935B1A" w14:textId="77777777" w:rsidR="007F4F81" w:rsidRDefault="007F4F81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AB848" w14:textId="77777777" w:rsidR="007F4F81" w:rsidRDefault="007F4F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6A105" w14:textId="77777777" w:rsidR="003923D3" w:rsidRDefault="003923D3">
      <w:r>
        <w:separator/>
      </w:r>
    </w:p>
  </w:footnote>
  <w:footnote w:type="continuationSeparator" w:id="0">
    <w:p w14:paraId="06E9AECD" w14:textId="77777777" w:rsidR="003923D3" w:rsidRDefault="003923D3">
      <w:r>
        <w:continuationSeparator/>
      </w:r>
    </w:p>
  </w:footnote>
  <w:footnote w:id="1">
    <w:p w14:paraId="1B408EE0" w14:textId="77777777" w:rsidR="00BD774B" w:rsidRPr="00BD774B" w:rsidRDefault="00BD774B">
      <w:pPr>
        <w:pStyle w:val="Tekstprzypisudolnego"/>
        <w:rPr>
          <w:rFonts w:ascii="Arial" w:hAnsi="Arial" w:cs="Arial"/>
          <w:i/>
          <w:iCs/>
          <w:sz w:val="18"/>
          <w:szCs w:val="18"/>
        </w:rPr>
      </w:pPr>
      <w:r w:rsidRPr="00BD774B">
        <w:rPr>
          <w:rStyle w:val="Odwoanieprzypisudolnego"/>
          <w:rFonts w:ascii="Arial" w:hAnsi="Arial" w:cs="Arial"/>
          <w:i/>
          <w:iCs/>
          <w:sz w:val="18"/>
          <w:szCs w:val="18"/>
        </w:rPr>
        <w:footnoteRef/>
      </w:r>
      <w:r w:rsidRPr="00BD774B">
        <w:rPr>
          <w:rFonts w:ascii="Arial" w:hAnsi="Arial" w:cs="Arial"/>
          <w:i/>
          <w:iCs/>
          <w:sz w:val="18"/>
          <w:szCs w:val="18"/>
        </w:rPr>
        <w:t xml:space="preserve"> Za Wykonawcę należy rozumieć osobę fizyczną, osobę prawną albo jednostkę organizacyjną nieposiadającą osobowości prawnej, która ubiega się o udzielenie zamówienia, złożyła ofertę lub zawarła umowę w sprawie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0B9E0" w14:textId="773FD44C" w:rsidR="00005A70" w:rsidRDefault="002B4A72" w:rsidP="002B4A72">
    <w:pPr>
      <w:pStyle w:val="Nagwek"/>
      <w:pBdr>
        <w:bottom w:val="single" w:sz="12" w:space="1" w:color="auto"/>
      </w:pBdr>
      <w:jc w:val="both"/>
    </w:pPr>
    <w:bookmarkStart w:id="14" w:name="_Hlk164338056"/>
    <w:r w:rsidRPr="002B4A72">
      <w:rPr>
        <w:rFonts w:ascii="Arial" w:hAnsi="Arial"/>
        <w:color w:val="000000"/>
        <w:sz w:val="16"/>
        <w:szCs w:val="16"/>
      </w:rPr>
      <w:t>ZR-074/Rb/RZ/2025</w:t>
    </w:r>
    <w:r>
      <w:rPr>
        <w:rFonts w:ascii="Arial" w:hAnsi="Arial"/>
        <w:color w:val="000000"/>
        <w:sz w:val="16"/>
        <w:szCs w:val="16"/>
      </w:rPr>
      <w:t xml:space="preserve"> </w:t>
    </w:r>
    <w:r w:rsidR="00E62D66" w:rsidRPr="00B74E6E">
      <w:rPr>
        <w:rFonts w:ascii="Arial" w:hAnsi="Arial"/>
        <w:color w:val="000000"/>
        <w:sz w:val="16"/>
        <w:szCs w:val="16"/>
      </w:rPr>
      <w:t xml:space="preserve">– </w:t>
    </w:r>
    <w:bookmarkEnd w:id="14"/>
    <w:r w:rsidRPr="002B4A72">
      <w:rPr>
        <w:rFonts w:ascii="Arial" w:hAnsi="Arial"/>
        <w:color w:val="000000"/>
        <w:sz w:val="16"/>
        <w:szCs w:val="16"/>
      </w:rPr>
      <w:t xml:space="preserve">Wykonanie ogrodzenia panelowego na podmurówce wzdłuż ul. Koronowskiej </w:t>
    </w:r>
    <w:r w:rsidR="0016462C">
      <w:rPr>
        <w:rFonts w:ascii="Arial" w:hAnsi="Arial"/>
        <w:color w:val="000000"/>
        <w:sz w:val="16"/>
        <w:szCs w:val="16"/>
      </w:rPr>
      <w:t xml:space="preserve">96 </w:t>
    </w:r>
    <w:r w:rsidRPr="002B4A72">
      <w:rPr>
        <w:rFonts w:ascii="Arial" w:hAnsi="Arial"/>
        <w:color w:val="000000"/>
        <w:sz w:val="16"/>
        <w:szCs w:val="16"/>
      </w:rPr>
      <w:t>na Stacji wodociągowej "Czyżkówko"</w:t>
    </w:r>
    <w:r w:rsidR="0016462C">
      <w:rPr>
        <w:rFonts w:ascii="Arial" w:hAnsi="Arial"/>
        <w:color w:val="000000"/>
        <w:sz w:val="16"/>
        <w:szCs w:val="16"/>
      </w:rPr>
      <w:t xml:space="preserve"> w Bydgoszczy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82232" w14:textId="77777777" w:rsidR="007F4F81" w:rsidRDefault="007F4F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C227E" w14:textId="77777777" w:rsidR="007F4F81" w:rsidRPr="00B74E6E" w:rsidRDefault="007F4F81" w:rsidP="00AE281D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15" w:name="_Hlk206669799"/>
    <w:bookmarkStart w:id="16" w:name="_Hlk206669774"/>
    <w:r w:rsidRPr="00AE281D">
      <w:rPr>
        <w:rFonts w:ascii="Arial" w:hAnsi="Arial"/>
        <w:color w:val="000000"/>
        <w:sz w:val="16"/>
        <w:szCs w:val="16"/>
      </w:rPr>
      <w:t>ZR-037/Rb/RZ/2025</w:t>
    </w:r>
    <w:bookmarkEnd w:id="15"/>
    <w:r>
      <w:rPr>
        <w:rFonts w:ascii="Arial" w:hAnsi="Arial"/>
        <w:color w:val="000000"/>
        <w:sz w:val="16"/>
        <w:szCs w:val="16"/>
      </w:rPr>
      <w:t xml:space="preserve"> </w:t>
    </w:r>
    <w:r w:rsidRPr="00B74E6E">
      <w:rPr>
        <w:rFonts w:ascii="Arial" w:hAnsi="Arial"/>
        <w:color w:val="000000"/>
        <w:sz w:val="16"/>
        <w:szCs w:val="16"/>
      </w:rPr>
      <w:t xml:space="preserve">– </w:t>
    </w:r>
    <w:bookmarkStart w:id="17" w:name="_Hlk206669788"/>
    <w:r w:rsidRPr="00AE281D">
      <w:rPr>
        <w:rFonts w:ascii="Arial" w:hAnsi="Arial"/>
        <w:color w:val="000000"/>
        <w:sz w:val="16"/>
        <w:szCs w:val="16"/>
      </w:rPr>
      <w:t>Remont obiektów Zakładu Produkcji na terenie Stacji wodociągowej „Czyżkówko"</w:t>
    </w:r>
  </w:p>
  <w:bookmarkEnd w:id="16"/>
  <w:bookmarkEnd w:id="17"/>
  <w:p w14:paraId="1755F1BB" w14:textId="77777777" w:rsidR="007F4F81" w:rsidRPr="00B21C09" w:rsidRDefault="007F4F81" w:rsidP="007F4F8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0B72C" w14:textId="77777777" w:rsidR="007F4F81" w:rsidRDefault="007F4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07B2"/>
    <w:multiLevelType w:val="hybridMultilevel"/>
    <w:tmpl w:val="DA86F2F4"/>
    <w:lvl w:ilvl="0" w:tplc="2F0C6C56">
      <w:start w:val="1"/>
      <w:numFmt w:val="decimal"/>
      <w:lvlText w:val="%1)"/>
      <w:lvlJc w:val="left"/>
      <w:pPr>
        <w:ind w:left="720" w:hanging="360"/>
      </w:pPr>
    </w:lvl>
    <w:lvl w:ilvl="1" w:tplc="A17C87FA">
      <w:start w:val="1"/>
      <w:numFmt w:val="decimal"/>
      <w:lvlText w:val="%2)"/>
      <w:lvlJc w:val="left"/>
      <w:pPr>
        <w:ind w:left="720" w:hanging="360"/>
      </w:pPr>
    </w:lvl>
    <w:lvl w:ilvl="2" w:tplc="17F0C748">
      <w:start w:val="1"/>
      <w:numFmt w:val="decimal"/>
      <w:lvlText w:val="%3)"/>
      <w:lvlJc w:val="left"/>
      <w:pPr>
        <w:ind w:left="720" w:hanging="360"/>
      </w:pPr>
    </w:lvl>
    <w:lvl w:ilvl="3" w:tplc="9EBE8AD8">
      <w:start w:val="1"/>
      <w:numFmt w:val="decimal"/>
      <w:lvlText w:val="%4)"/>
      <w:lvlJc w:val="left"/>
      <w:pPr>
        <w:ind w:left="720" w:hanging="360"/>
      </w:pPr>
    </w:lvl>
    <w:lvl w:ilvl="4" w:tplc="0B3EB24E">
      <w:start w:val="1"/>
      <w:numFmt w:val="decimal"/>
      <w:lvlText w:val="%5)"/>
      <w:lvlJc w:val="left"/>
      <w:pPr>
        <w:ind w:left="720" w:hanging="360"/>
      </w:pPr>
    </w:lvl>
    <w:lvl w:ilvl="5" w:tplc="DDF47658">
      <w:start w:val="1"/>
      <w:numFmt w:val="decimal"/>
      <w:lvlText w:val="%6)"/>
      <w:lvlJc w:val="left"/>
      <w:pPr>
        <w:ind w:left="720" w:hanging="360"/>
      </w:pPr>
    </w:lvl>
    <w:lvl w:ilvl="6" w:tplc="726C0E8C">
      <w:start w:val="1"/>
      <w:numFmt w:val="decimal"/>
      <w:lvlText w:val="%7)"/>
      <w:lvlJc w:val="left"/>
      <w:pPr>
        <w:ind w:left="720" w:hanging="360"/>
      </w:pPr>
    </w:lvl>
    <w:lvl w:ilvl="7" w:tplc="4F725FDA">
      <w:start w:val="1"/>
      <w:numFmt w:val="decimal"/>
      <w:lvlText w:val="%8)"/>
      <w:lvlJc w:val="left"/>
      <w:pPr>
        <w:ind w:left="720" w:hanging="360"/>
      </w:pPr>
    </w:lvl>
    <w:lvl w:ilvl="8" w:tplc="B06A702A">
      <w:start w:val="1"/>
      <w:numFmt w:val="decimal"/>
      <w:lvlText w:val="%9)"/>
      <w:lvlJc w:val="left"/>
      <w:pPr>
        <w:ind w:left="720" w:hanging="360"/>
      </w:pPr>
    </w:lvl>
  </w:abstractNum>
  <w:abstractNum w:abstractNumId="1" w15:restartNumberingAfterBreak="0">
    <w:nsid w:val="036605B4"/>
    <w:multiLevelType w:val="multilevel"/>
    <w:tmpl w:val="FA788372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72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2" w15:restartNumberingAfterBreak="0">
    <w:nsid w:val="063D0147"/>
    <w:multiLevelType w:val="multilevel"/>
    <w:tmpl w:val="E864D5EA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3" w15:restartNumberingAfterBreak="0">
    <w:nsid w:val="0F0D20FE"/>
    <w:multiLevelType w:val="multilevel"/>
    <w:tmpl w:val="2F38D648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4A074DC"/>
    <w:multiLevelType w:val="multilevel"/>
    <w:tmpl w:val="3036E0FE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2"/>
      <w:numFmt w:val="decimal"/>
      <w:suff w:val="space"/>
      <w:lvlText w:val="%1.%2.%3"/>
      <w:lvlJc w:val="left"/>
      <w:pPr>
        <w:ind w:left="960" w:hanging="96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960" w:hanging="960"/>
      </w:pPr>
      <w:rPr>
        <w:rFonts w:ascii="Arial" w:hAnsi="Arial" w:cs="Arial" w:hint="default"/>
        <w:color w:val="000000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B15304"/>
    <w:multiLevelType w:val="hybridMultilevel"/>
    <w:tmpl w:val="7B50107C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04150011">
      <w:start w:val="1"/>
      <w:numFmt w:val="decimal"/>
      <w:lvlText w:val="%4)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EFE3934"/>
    <w:multiLevelType w:val="multilevel"/>
    <w:tmpl w:val="16F89BC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298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2597B6A"/>
    <w:multiLevelType w:val="hybridMultilevel"/>
    <w:tmpl w:val="9CEECC50"/>
    <w:lvl w:ilvl="0" w:tplc="8ED85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4"/>
        <w:szCs w:val="24"/>
      </w:rPr>
    </w:lvl>
    <w:lvl w:ilvl="1" w:tplc="138AD59C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 w:val="0"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B516B9"/>
    <w:multiLevelType w:val="multilevel"/>
    <w:tmpl w:val="E6FE1F68"/>
    <w:lvl w:ilvl="0">
      <w:start w:val="1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Arial" w:hint="default"/>
        <w:color w:val="auto"/>
        <w:sz w:val="22"/>
      </w:rPr>
    </w:lvl>
    <w:lvl w:ilvl="1">
      <w:start w:val="2"/>
      <w:numFmt w:val="decimal"/>
      <w:lvlText w:val="%1.%2"/>
      <w:lvlJc w:val="left"/>
      <w:pPr>
        <w:tabs>
          <w:tab w:val="num" w:pos="993"/>
        </w:tabs>
        <w:ind w:left="993" w:hanging="600"/>
      </w:pPr>
      <w:rPr>
        <w:rFonts w:cs="Arial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506"/>
        </w:tabs>
        <w:ind w:left="1506" w:hanging="720"/>
      </w:pPr>
      <w:rPr>
        <w:rFonts w:cs="Arial"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2259"/>
        </w:tabs>
        <w:ind w:left="2259" w:hanging="1080"/>
      </w:pPr>
      <w:rPr>
        <w:rFonts w:cs="Arial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80"/>
      </w:pPr>
      <w:rPr>
        <w:rFonts w:cs="Arial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3405"/>
        </w:tabs>
        <w:ind w:left="3405" w:hanging="1440"/>
      </w:pPr>
      <w:rPr>
        <w:rFonts w:cs="Arial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798"/>
        </w:tabs>
        <w:ind w:left="3798" w:hanging="1440"/>
      </w:pPr>
      <w:rPr>
        <w:rFonts w:cs="Arial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4551"/>
        </w:tabs>
        <w:ind w:left="4551" w:hanging="1800"/>
      </w:pPr>
      <w:rPr>
        <w:rFonts w:cs="Arial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944"/>
        </w:tabs>
        <w:ind w:left="4944" w:hanging="1800"/>
      </w:pPr>
      <w:rPr>
        <w:rFonts w:cs="Arial" w:hint="default"/>
        <w:color w:val="auto"/>
        <w:sz w:val="22"/>
      </w:rPr>
    </w:lvl>
  </w:abstractNum>
  <w:abstractNum w:abstractNumId="9" w15:restartNumberingAfterBreak="0">
    <w:nsid w:val="2B1D437A"/>
    <w:multiLevelType w:val="multilevel"/>
    <w:tmpl w:val="F61E86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F34DC3"/>
    <w:multiLevelType w:val="multilevel"/>
    <w:tmpl w:val="C8C83B8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1" w15:restartNumberingAfterBreak="0">
    <w:nsid w:val="2C514D3F"/>
    <w:multiLevelType w:val="multilevel"/>
    <w:tmpl w:val="4C165C9E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960"/>
      </w:pPr>
      <w:rPr>
        <w:rFonts w:ascii="Arial" w:hAnsi="Arial" w:cs="Arial" w:hint="default"/>
        <w:sz w:val="24"/>
        <w:szCs w:val="24"/>
      </w:rPr>
    </w:lvl>
    <w:lvl w:ilvl="3">
      <w:start w:val="2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CDD67C8"/>
    <w:multiLevelType w:val="multilevel"/>
    <w:tmpl w:val="7D102D9E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DE864E1"/>
    <w:multiLevelType w:val="multilevel"/>
    <w:tmpl w:val="FFBC777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14" w15:restartNumberingAfterBreak="0">
    <w:nsid w:val="2EE67CC7"/>
    <w:multiLevelType w:val="multilevel"/>
    <w:tmpl w:val="34449F9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  <w:sz w:val="24"/>
        <w:szCs w:val="28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olor w:val="auto"/>
        <w:sz w:val="24"/>
        <w:szCs w:val="28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2160" w:hanging="720"/>
      </w:pPr>
      <w:rPr>
        <w:rFonts w:hint="default"/>
        <w:b w:val="0"/>
        <w:sz w:val="24"/>
        <w:szCs w:val="28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5" w15:restartNumberingAfterBreak="0">
    <w:nsid w:val="40F23BB3"/>
    <w:multiLevelType w:val="multilevel"/>
    <w:tmpl w:val="D436C98E"/>
    <w:lvl w:ilvl="0">
      <w:start w:val="1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6"/>
        </w:tabs>
        <w:ind w:left="966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6" w15:restartNumberingAfterBreak="0">
    <w:nsid w:val="43AC6179"/>
    <w:multiLevelType w:val="hybridMultilevel"/>
    <w:tmpl w:val="B122E326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1">
      <w:start w:val="1"/>
      <w:numFmt w:val="decimal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489543B5"/>
    <w:multiLevelType w:val="hybridMultilevel"/>
    <w:tmpl w:val="5964E9CC"/>
    <w:lvl w:ilvl="0" w:tplc="25301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D73BE"/>
    <w:multiLevelType w:val="multilevel"/>
    <w:tmpl w:val="060AFD00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7"/>
        </w:tabs>
        <w:ind w:left="607" w:hanging="465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9" w15:restartNumberingAfterBreak="0">
    <w:nsid w:val="552A6CD1"/>
    <w:multiLevelType w:val="multilevel"/>
    <w:tmpl w:val="A2B6BD32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DF42BFE"/>
    <w:multiLevelType w:val="multilevel"/>
    <w:tmpl w:val="F788D6B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suff w:val="space"/>
      <w:lvlText w:val="%1.%2"/>
      <w:lvlJc w:val="left"/>
      <w:pPr>
        <w:ind w:left="780" w:hanging="420"/>
      </w:pPr>
      <w:rPr>
        <w:rFonts w:hint="default"/>
        <w:b w:val="0"/>
        <w:sz w:val="24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ascii="Arial" w:hAnsi="Arial" w:cs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  <w:sz w:val="24"/>
        <w:szCs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1" w15:restartNumberingAfterBreak="0">
    <w:nsid w:val="5E511230"/>
    <w:multiLevelType w:val="multilevel"/>
    <w:tmpl w:val="DC94A5EC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3545C0D"/>
    <w:multiLevelType w:val="multilevel"/>
    <w:tmpl w:val="B4B89068"/>
    <w:lvl w:ilvl="0">
      <w:start w:val="1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54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3" w15:restartNumberingAfterBreak="0">
    <w:nsid w:val="67991DDD"/>
    <w:multiLevelType w:val="hybridMultilevel"/>
    <w:tmpl w:val="746A5FDC"/>
    <w:lvl w:ilvl="0" w:tplc="3A762FF2">
      <w:start w:val="1"/>
      <w:numFmt w:val="bullet"/>
      <w:lvlText w:val=""/>
      <w:lvlJc w:val="left"/>
      <w:pPr>
        <w:ind w:left="2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2" w:tplc="3A762FF2">
      <w:start w:val="1"/>
      <w:numFmt w:val="bullet"/>
      <w:lvlText w:val=""/>
      <w:lvlJc w:val="left"/>
      <w:pPr>
        <w:ind w:left="3992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12" w:hanging="360"/>
      </w:pPr>
      <w:rPr>
        <w:rFonts w:ascii="Wingdings" w:hAnsi="Wingdings" w:hint="default"/>
      </w:rPr>
    </w:lvl>
  </w:abstractNum>
  <w:abstractNum w:abstractNumId="24" w15:restartNumberingAfterBreak="0">
    <w:nsid w:val="71A4727F"/>
    <w:multiLevelType w:val="multilevel"/>
    <w:tmpl w:val="96CEEB6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5" w15:restartNumberingAfterBreak="0">
    <w:nsid w:val="7672583D"/>
    <w:multiLevelType w:val="hybridMultilevel"/>
    <w:tmpl w:val="496AB63A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04150017">
      <w:start w:val="1"/>
      <w:numFmt w:val="lowerLetter"/>
      <w:lvlText w:val="%4)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79F45C1C"/>
    <w:multiLevelType w:val="multilevel"/>
    <w:tmpl w:val="099AD278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8" w15:restartNumberingAfterBreak="0">
    <w:nsid w:val="7E956F2F"/>
    <w:multiLevelType w:val="multilevel"/>
    <w:tmpl w:val="81BA6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1521683">
    <w:abstractNumId w:val="7"/>
  </w:num>
  <w:num w:numId="2" w16cid:durableId="1014696387">
    <w:abstractNumId w:val="6"/>
  </w:num>
  <w:num w:numId="3" w16cid:durableId="985470241">
    <w:abstractNumId w:val="28"/>
  </w:num>
  <w:num w:numId="4" w16cid:durableId="1110124112">
    <w:abstractNumId w:val="14"/>
  </w:num>
  <w:num w:numId="5" w16cid:durableId="2041279058">
    <w:abstractNumId w:val="21"/>
  </w:num>
  <w:num w:numId="6" w16cid:durableId="81222756">
    <w:abstractNumId w:val="26"/>
  </w:num>
  <w:num w:numId="7" w16cid:durableId="699277773">
    <w:abstractNumId w:val="22"/>
  </w:num>
  <w:num w:numId="8" w16cid:durableId="2122912890">
    <w:abstractNumId w:val="18"/>
  </w:num>
  <w:num w:numId="9" w16cid:durableId="998338935">
    <w:abstractNumId w:val="19"/>
  </w:num>
  <w:num w:numId="10" w16cid:durableId="596866746">
    <w:abstractNumId w:val="2"/>
  </w:num>
  <w:num w:numId="11" w16cid:durableId="1117720967">
    <w:abstractNumId w:val="12"/>
  </w:num>
  <w:num w:numId="12" w16cid:durableId="717122149">
    <w:abstractNumId w:val="8"/>
  </w:num>
  <w:num w:numId="13" w16cid:durableId="1855222699">
    <w:abstractNumId w:val="1"/>
  </w:num>
  <w:num w:numId="14" w16cid:durableId="1115059204">
    <w:abstractNumId w:val="10"/>
  </w:num>
  <w:num w:numId="15" w16cid:durableId="475297221">
    <w:abstractNumId w:val="15"/>
  </w:num>
  <w:num w:numId="16" w16cid:durableId="13073213">
    <w:abstractNumId w:val="27"/>
  </w:num>
  <w:num w:numId="17" w16cid:durableId="967126808">
    <w:abstractNumId w:val="11"/>
  </w:num>
  <w:num w:numId="18" w16cid:durableId="1708795313">
    <w:abstractNumId w:val="4"/>
  </w:num>
  <w:num w:numId="19" w16cid:durableId="1173959301">
    <w:abstractNumId w:val="17"/>
  </w:num>
  <w:num w:numId="20" w16cid:durableId="1347823578">
    <w:abstractNumId w:val="3"/>
  </w:num>
  <w:num w:numId="21" w16cid:durableId="1333294597">
    <w:abstractNumId w:val="13"/>
  </w:num>
  <w:num w:numId="22" w16cid:durableId="3557882">
    <w:abstractNumId w:val="5"/>
  </w:num>
  <w:num w:numId="23" w16cid:durableId="912162122">
    <w:abstractNumId w:val="24"/>
  </w:num>
  <w:num w:numId="24" w16cid:durableId="1524245223">
    <w:abstractNumId w:val="25"/>
  </w:num>
  <w:num w:numId="25" w16cid:durableId="839390681">
    <w:abstractNumId w:val="0"/>
  </w:num>
  <w:num w:numId="26" w16cid:durableId="2114938297">
    <w:abstractNumId w:val="16"/>
  </w:num>
  <w:num w:numId="27" w16cid:durableId="1339697764">
    <w:abstractNumId w:val="23"/>
  </w:num>
  <w:num w:numId="28" w16cid:durableId="1545214461">
    <w:abstractNumId w:val="9"/>
  </w:num>
  <w:num w:numId="29" w16cid:durableId="1655377362">
    <w:abstractNumId w:val="20"/>
  </w:num>
  <w:numIdMacAtCleanup w:val="2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cin Rutkowski">
    <w15:presenceInfo w15:providerId="None" w15:userId="Marcin Rutk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3A1"/>
    <w:rsid w:val="0000284D"/>
    <w:rsid w:val="00003225"/>
    <w:rsid w:val="00005A70"/>
    <w:rsid w:val="00006685"/>
    <w:rsid w:val="00010174"/>
    <w:rsid w:val="0001135D"/>
    <w:rsid w:val="00011774"/>
    <w:rsid w:val="0001196E"/>
    <w:rsid w:val="0001253C"/>
    <w:rsid w:val="00013AF8"/>
    <w:rsid w:val="00014AAC"/>
    <w:rsid w:val="00015DEE"/>
    <w:rsid w:val="00021772"/>
    <w:rsid w:val="00022B93"/>
    <w:rsid w:val="00026425"/>
    <w:rsid w:val="000269BB"/>
    <w:rsid w:val="00026C46"/>
    <w:rsid w:val="00035617"/>
    <w:rsid w:val="000359AB"/>
    <w:rsid w:val="0003724C"/>
    <w:rsid w:val="000404DE"/>
    <w:rsid w:val="000406E9"/>
    <w:rsid w:val="00045098"/>
    <w:rsid w:val="00046B30"/>
    <w:rsid w:val="000500AA"/>
    <w:rsid w:val="000509B3"/>
    <w:rsid w:val="00051E7D"/>
    <w:rsid w:val="00052CB3"/>
    <w:rsid w:val="00055D11"/>
    <w:rsid w:val="00056F27"/>
    <w:rsid w:val="00060CCB"/>
    <w:rsid w:val="00062971"/>
    <w:rsid w:val="000633FF"/>
    <w:rsid w:val="00065576"/>
    <w:rsid w:val="00066B1A"/>
    <w:rsid w:val="00067938"/>
    <w:rsid w:val="00071EF7"/>
    <w:rsid w:val="00071F33"/>
    <w:rsid w:val="000819B1"/>
    <w:rsid w:val="000824FB"/>
    <w:rsid w:val="000828CC"/>
    <w:rsid w:val="0008336C"/>
    <w:rsid w:val="00085A00"/>
    <w:rsid w:val="00086FA2"/>
    <w:rsid w:val="00090D00"/>
    <w:rsid w:val="00090D24"/>
    <w:rsid w:val="00094A7F"/>
    <w:rsid w:val="00095E8A"/>
    <w:rsid w:val="00096D76"/>
    <w:rsid w:val="00096DD1"/>
    <w:rsid w:val="000A13EE"/>
    <w:rsid w:val="000A29EA"/>
    <w:rsid w:val="000A2EED"/>
    <w:rsid w:val="000A36EF"/>
    <w:rsid w:val="000A4A32"/>
    <w:rsid w:val="000A5865"/>
    <w:rsid w:val="000A596F"/>
    <w:rsid w:val="000B0483"/>
    <w:rsid w:val="000B060A"/>
    <w:rsid w:val="000B0962"/>
    <w:rsid w:val="000B0ABC"/>
    <w:rsid w:val="000B1892"/>
    <w:rsid w:val="000B5E0A"/>
    <w:rsid w:val="000B69DC"/>
    <w:rsid w:val="000C0AF8"/>
    <w:rsid w:val="000C5F5F"/>
    <w:rsid w:val="000C6629"/>
    <w:rsid w:val="000C6E54"/>
    <w:rsid w:val="000D0B2A"/>
    <w:rsid w:val="000D1896"/>
    <w:rsid w:val="000D5400"/>
    <w:rsid w:val="000D6F5E"/>
    <w:rsid w:val="000D7FE1"/>
    <w:rsid w:val="000E019E"/>
    <w:rsid w:val="000E02F0"/>
    <w:rsid w:val="000E1F9F"/>
    <w:rsid w:val="000E25AC"/>
    <w:rsid w:val="000E264C"/>
    <w:rsid w:val="000E2E73"/>
    <w:rsid w:val="000E317A"/>
    <w:rsid w:val="000E7CCE"/>
    <w:rsid w:val="000F014C"/>
    <w:rsid w:val="000F2670"/>
    <w:rsid w:val="000F31F9"/>
    <w:rsid w:val="000F5AAC"/>
    <w:rsid w:val="00100275"/>
    <w:rsid w:val="00100A7A"/>
    <w:rsid w:val="00101866"/>
    <w:rsid w:val="001107CA"/>
    <w:rsid w:val="00110BA3"/>
    <w:rsid w:val="00110E6B"/>
    <w:rsid w:val="0011113C"/>
    <w:rsid w:val="00111F1D"/>
    <w:rsid w:val="00112DBE"/>
    <w:rsid w:val="001143D8"/>
    <w:rsid w:val="0011578F"/>
    <w:rsid w:val="00116126"/>
    <w:rsid w:val="0011662E"/>
    <w:rsid w:val="0012056E"/>
    <w:rsid w:val="001206CC"/>
    <w:rsid w:val="00127962"/>
    <w:rsid w:val="001304E5"/>
    <w:rsid w:val="00130D6B"/>
    <w:rsid w:val="0013356B"/>
    <w:rsid w:val="001343FE"/>
    <w:rsid w:val="0013452E"/>
    <w:rsid w:val="0013507C"/>
    <w:rsid w:val="00135277"/>
    <w:rsid w:val="00135821"/>
    <w:rsid w:val="00137945"/>
    <w:rsid w:val="00142C58"/>
    <w:rsid w:val="001441F9"/>
    <w:rsid w:val="001460FF"/>
    <w:rsid w:val="001477A6"/>
    <w:rsid w:val="00150664"/>
    <w:rsid w:val="00152727"/>
    <w:rsid w:val="00153263"/>
    <w:rsid w:val="00154D97"/>
    <w:rsid w:val="00157BF3"/>
    <w:rsid w:val="0016462C"/>
    <w:rsid w:val="00164FF3"/>
    <w:rsid w:val="00165938"/>
    <w:rsid w:val="00165F63"/>
    <w:rsid w:val="00167A14"/>
    <w:rsid w:val="0017078B"/>
    <w:rsid w:val="00171CFB"/>
    <w:rsid w:val="00172DAE"/>
    <w:rsid w:val="00173ED7"/>
    <w:rsid w:val="00174F64"/>
    <w:rsid w:val="00175505"/>
    <w:rsid w:val="0018148C"/>
    <w:rsid w:val="00182EC1"/>
    <w:rsid w:val="00184016"/>
    <w:rsid w:val="001840EB"/>
    <w:rsid w:val="0018495C"/>
    <w:rsid w:val="00185ADE"/>
    <w:rsid w:val="001868FF"/>
    <w:rsid w:val="00187ACC"/>
    <w:rsid w:val="001914D8"/>
    <w:rsid w:val="00192A00"/>
    <w:rsid w:val="00192EA2"/>
    <w:rsid w:val="00193147"/>
    <w:rsid w:val="001932CF"/>
    <w:rsid w:val="00193546"/>
    <w:rsid w:val="001941D3"/>
    <w:rsid w:val="001945B1"/>
    <w:rsid w:val="00194C8E"/>
    <w:rsid w:val="001951CA"/>
    <w:rsid w:val="00195556"/>
    <w:rsid w:val="00196203"/>
    <w:rsid w:val="00197D9B"/>
    <w:rsid w:val="001A13A9"/>
    <w:rsid w:val="001A3206"/>
    <w:rsid w:val="001A40BA"/>
    <w:rsid w:val="001A5733"/>
    <w:rsid w:val="001A7076"/>
    <w:rsid w:val="001B01A3"/>
    <w:rsid w:val="001B04FA"/>
    <w:rsid w:val="001B1AC7"/>
    <w:rsid w:val="001B683D"/>
    <w:rsid w:val="001B7038"/>
    <w:rsid w:val="001C0058"/>
    <w:rsid w:val="001C2B47"/>
    <w:rsid w:val="001C3808"/>
    <w:rsid w:val="001C3A1D"/>
    <w:rsid w:val="001C50DC"/>
    <w:rsid w:val="001C6911"/>
    <w:rsid w:val="001D015A"/>
    <w:rsid w:val="001D0198"/>
    <w:rsid w:val="001D0339"/>
    <w:rsid w:val="001D11A3"/>
    <w:rsid w:val="001D22B4"/>
    <w:rsid w:val="001D3016"/>
    <w:rsid w:val="001D323D"/>
    <w:rsid w:val="001D520F"/>
    <w:rsid w:val="001D61D5"/>
    <w:rsid w:val="001D6850"/>
    <w:rsid w:val="001E115B"/>
    <w:rsid w:val="001E18E9"/>
    <w:rsid w:val="001E2163"/>
    <w:rsid w:val="001E2DC3"/>
    <w:rsid w:val="001E3132"/>
    <w:rsid w:val="001E56DA"/>
    <w:rsid w:val="001E634B"/>
    <w:rsid w:val="001F32D8"/>
    <w:rsid w:val="001F3EC6"/>
    <w:rsid w:val="001F4E53"/>
    <w:rsid w:val="001F4FAE"/>
    <w:rsid w:val="001F510A"/>
    <w:rsid w:val="001F7337"/>
    <w:rsid w:val="00203276"/>
    <w:rsid w:val="00204121"/>
    <w:rsid w:val="0020495C"/>
    <w:rsid w:val="002049ED"/>
    <w:rsid w:val="00212699"/>
    <w:rsid w:val="00213422"/>
    <w:rsid w:val="00213AF2"/>
    <w:rsid w:val="00214D0D"/>
    <w:rsid w:val="00215C79"/>
    <w:rsid w:val="00220381"/>
    <w:rsid w:val="0022139F"/>
    <w:rsid w:val="00222E2B"/>
    <w:rsid w:val="00224E24"/>
    <w:rsid w:val="00226798"/>
    <w:rsid w:val="00230AB5"/>
    <w:rsid w:val="00232A19"/>
    <w:rsid w:val="00232A2D"/>
    <w:rsid w:val="00232CD7"/>
    <w:rsid w:val="002350F0"/>
    <w:rsid w:val="00236FF5"/>
    <w:rsid w:val="0023727E"/>
    <w:rsid w:val="00243077"/>
    <w:rsid w:val="00244E6E"/>
    <w:rsid w:val="002461EC"/>
    <w:rsid w:val="00246AAA"/>
    <w:rsid w:val="00247A97"/>
    <w:rsid w:val="00251717"/>
    <w:rsid w:val="0025224A"/>
    <w:rsid w:val="00252269"/>
    <w:rsid w:val="0025468A"/>
    <w:rsid w:val="00254866"/>
    <w:rsid w:val="00255607"/>
    <w:rsid w:val="002566DB"/>
    <w:rsid w:val="0025724A"/>
    <w:rsid w:val="00260A51"/>
    <w:rsid w:val="0026205E"/>
    <w:rsid w:val="0026224C"/>
    <w:rsid w:val="0026429A"/>
    <w:rsid w:val="00265991"/>
    <w:rsid w:val="00266150"/>
    <w:rsid w:val="00267219"/>
    <w:rsid w:val="002703DF"/>
    <w:rsid w:val="00270658"/>
    <w:rsid w:val="00271A8F"/>
    <w:rsid w:val="00271FC8"/>
    <w:rsid w:val="00275265"/>
    <w:rsid w:val="0027588A"/>
    <w:rsid w:val="00277606"/>
    <w:rsid w:val="00280972"/>
    <w:rsid w:val="00280AF2"/>
    <w:rsid w:val="00281FB8"/>
    <w:rsid w:val="002823F6"/>
    <w:rsid w:val="002827CF"/>
    <w:rsid w:val="00283098"/>
    <w:rsid w:val="00283475"/>
    <w:rsid w:val="00287396"/>
    <w:rsid w:val="002903C9"/>
    <w:rsid w:val="002904B6"/>
    <w:rsid w:val="002924E9"/>
    <w:rsid w:val="00297EEF"/>
    <w:rsid w:val="00297FA0"/>
    <w:rsid w:val="002A040B"/>
    <w:rsid w:val="002A3F7D"/>
    <w:rsid w:val="002A4552"/>
    <w:rsid w:val="002A482D"/>
    <w:rsid w:val="002A5AD6"/>
    <w:rsid w:val="002A60B5"/>
    <w:rsid w:val="002A6FE4"/>
    <w:rsid w:val="002A741F"/>
    <w:rsid w:val="002B20B6"/>
    <w:rsid w:val="002B2BA2"/>
    <w:rsid w:val="002B2D75"/>
    <w:rsid w:val="002B4A72"/>
    <w:rsid w:val="002B58B0"/>
    <w:rsid w:val="002B5FFE"/>
    <w:rsid w:val="002C01C3"/>
    <w:rsid w:val="002C3E93"/>
    <w:rsid w:val="002C471B"/>
    <w:rsid w:val="002C6B6E"/>
    <w:rsid w:val="002C7793"/>
    <w:rsid w:val="002D1EA7"/>
    <w:rsid w:val="002D46A8"/>
    <w:rsid w:val="002D7BE0"/>
    <w:rsid w:val="002E41E8"/>
    <w:rsid w:val="002E5636"/>
    <w:rsid w:val="002E5CDC"/>
    <w:rsid w:val="002E6D0C"/>
    <w:rsid w:val="002F1888"/>
    <w:rsid w:val="002F2FBF"/>
    <w:rsid w:val="002F421F"/>
    <w:rsid w:val="002F45EB"/>
    <w:rsid w:val="002F4805"/>
    <w:rsid w:val="002F64BA"/>
    <w:rsid w:val="002F7A1F"/>
    <w:rsid w:val="0030070A"/>
    <w:rsid w:val="003020B8"/>
    <w:rsid w:val="00302636"/>
    <w:rsid w:val="00307E3E"/>
    <w:rsid w:val="00312851"/>
    <w:rsid w:val="00312BAB"/>
    <w:rsid w:val="003139EB"/>
    <w:rsid w:val="00314A22"/>
    <w:rsid w:val="00321C38"/>
    <w:rsid w:val="00321E16"/>
    <w:rsid w:val="00322EDA"/>
    <w:rsid w:val="00327ECF"/>
    <w:rsid w:val="00330E0A"/>
    <w:rsid w:val="003318A8"/>
    <w:rsid w:val="003322EC"/>
    <w:rsid w:val="00332429"/>
    <w:rsid w:val="00333E56"/>
    <w:rsid w:val="00334662"/>
    <w:rsid w:val="003354C1"/>
    <w:rsid w:val="00337385"/>
    <w:rsid w:val="003406E4"/>
    <w:rsid w:val="00340798"/>
    <w:rsid w:val="00341E63"/>
    <w:rsid w:val="00343219"/>
    <w:rsid w:val="00344D68"/>
    <w:rsid w:val="00346E2D"/>
    <w:rsid w:val="00347A12"/>
    <w:rsid w:val="00350EEC"/>
    <w:rsid w:val="00352152"/>
    <w:rsid w:val="003521AE"/>
    <w:rsid w:val="003536EA"/>
    <w:rsid w:val="00353C1E"/>
    <w:rsid w:val="00353CC6"/>
    <w:rsid w:val="00354F7E"/>
    <w:rsid w:val="003551EB"/>
    <w:rsid w:val="00355752"/>
    <w:rsid w:val="00355C72"/>
    <w:rsid w:val="00356A3C"/>
    <w:rsid w:val="00357250"/>
    <w:rsid w:val="00361874"/>
    <w:rsid w:val="00361D3F"/>
    <w:rsid w:val="0036424A"/>
    <w:rsid w:val="00364F56"/>
    <w:rsid w:val="003653FB"/>
    <w:rsid w:val="00367BE6"/>
    <w:rsid w:val="00370E1A"/>
    <w:rsid w:val="00371073"/>
    <w:rsid w:val="003723E6"/>
    <w:rsid w:val="00372880"/>
    <w:rsid w:val="00373DAD"/>
    <w:rsid w:val="003747A3"/>
    <w:rsid w:val="00376D2E"/>
    <w:rsid w:val="00380AC6"/>
    <w:rsid w:val="00380D35"/>
    <w:rsid w:val="00382D14"/>
    <w:rsid w:val="0038362A"/>
    <w:rsid w:val="00384D37"/>
    <w:rsid w:val="003906E7"/>
    <w:rsid w:val="003923D3"/>
    <w:rsid w:val="003939E0"/>
    <w:rsid w:val="003974F8"/>
    <w:rsid w:val="003A0A36"/>
    <w:rsid w:val="003A4889"/>
    <w:rsid w:val="003A4AF1"/>
    <w:rsid w:val="003B008C"/>
    <w:rsid w:val="003B0B8A"/>
    <w:rsid w:val="003B16FA"/>
    <w:rsid w:val="003B1C2A"/>
    <w:rsid w:val="003B1FBB"/>
    <w:rsid w:val="003B248E"/>
    <w:rsid w:val="003B2BA4"/>
    <w:rsid w:val="003B2F53"/>
    <w:rsid w:val="003B33D1"/>
    <w:rsid w:val="003B479E"/>
    <w:rsid w:val="003B616E"/>
    <w:rsid w:val="003B62DE"/>
    <w:rsid w:val="003B692A"/>
    <w:rsid w:val="003B6BD0"/>
    <w:rsid w:val="003B7343"/>
    <w:rsid w:val="003B78E5"/>
    <w:rsid w:val="003B7C7C"/>
    <w:rsid w:val="003C09C9"/>
    <w:rsid w:val="003C228C"/>
    <w:rsid w:val="003C3BF4"/>
    <w:rsid w:val="003C5305"/>
    <w:rsid w:val="003C7D3F"/>
    <w:rsid w:val="003D02E9"/>
    <w:rsid w:val="003D0C6C"/>
    <w:rsid w:val="003D1B1F"/>
    <w:rsid w:val="003D2F28"/>
    <w:rsid w:val="003D3B58"/>
    <w:rsid w:val="003D3D35"/>
    <w:rsid w:val="003D4E95"/>
    <w:rsid w:val="003D5439"/>
    <w:rsid w:val="003D5875"/>
    <w:rsid w:val="003D5A1E"/>
    <w:rsid w:val="003D5CF4"/>
    <w:rsid w:val="003D5D62"/>
    <w:rsid w:val="003D66B8"/>
    <w:rsid w:val="003D7A5F"/>
    <w:rsid w:val="003E264C"/>
    <w:rsid w:val="003E4F92"/>
    <w:rsid w:val="003E7035"/>
    <w:rsid w:val="003F045E"/>
    <w:rsid w:val="003F1AC3"/>
    <w:rsid w:val="003F344E"/>
    <w:rsid w:val="003F50FA"/>
    <w:rsid w:val="003F6E7C"/>
    <w:rsid w:val="003F6EA1"/>
    <w:rsid w:val="003F7C8C"/>
    <w:rsid w:val="003F7FD1"/>
    <w:rsid w:val="00401667"/>
    <w:rsid w:val="0040296D"/>
    <w:rsid w:val="00403381"/>
    <w:rsid w:val="00403617"/>
    <w:rsid w:val="004042B9"/>
    <w:rsid w:val="00404821"/>
    <w:rsid w:val="00405165"/>
    <w:rsid w:val="004062B3"/>
    <w:rsid w:val="00406AA2"/>
    <w:rsid w:val="004126D8"/>
    <w:rsid w:val="00416B62"/>
    <w:rsid w:val="004222E1"/>
    <w:rsid w:val="00424596"/>
    <w:rsid w:val="00425530"/>
    <w:rsid w:val="00427A70"/>
    <w:rsid w:val="00427F55"/>
    <w:rsid w:val="0043352B"/>
    <w:rsid w:val="00435398"/>
    <w:rsid w:val="0043739B"/>
    <w:rsid w:val="00440615"/>
    <w:rsid w:val="0044098C"/>
    <w:rsid w:val="004433E4"/>
    <w:rsid w:val="00444336"/>
    <w:rsid w:val="00444E50"/>
    <w:rsid w:val="0044569A"/>
    <w:rsid w:val="00446B5E"/>
    <w:rsid w:val="00450B9A"/>
    <w:rsid w:val="004606C9"/>
    <w:rsid w:val="0046294A"/>
    <w:rsid w:val="00464009"/>
    <w:rsid w:val="004641CF"/>
    <w:rsid w:val="00464B9E"/>
    <w:rsid w:val="00464F41"/>
    <w:rsid w:val="00466FC9"/>
    <w:rsid w:val="004720C6"/>
    <w:rsid w:val="00473BED"/>
    <w:rsid w:val="00474A97"/>
    <w:rsid w:val="0047599B"/>
    <w:rsid w:val="00475E9B"/>
    <w:rsid w:val="0047630D"/>
    <w:rsid w:val="004775D9"/>
    <w:rsid w:val="00477842"/>
    <w:rsid w:val="00480272"/>
    <w:rsid w:val="00481E39"/>
    <w:rsid w:val="0048278D"/>
    <w:rsid w:val="004836C3"/>
    <w:rsid w:val="00485A68"/>
    <w:rsid w:val="004876A6"/>
    <w:rsid w:val="0048793D"/>
    <w:rsid w:val="00487E7D"/>
    <w:rsid w:val="00492861"/>
    <w:rsid w:val="004935C4"/>
    <w:rsid w:val="004956AC"/>
    <w:rsid w:val="004967C0"/>
    <w:rsid w:val="004A1B99"/>
    <w:rsid w:val="004A1D6A"/>
    <w:rsid w:val="004A3501"/>
    <w:rsid w:val="004A44B5"/>
    <w:rsid w:val="004A4E74"/>
    <w:rsid w:val="004A5950"/>
    <w:rsid w:val="004A6905"/>
    <w:rsid w:val="004A7B56"/>
    <w:rsid w:val="004B0F12"/>
    <w:rsid w:val="004B32F4"/>
    <w:rsid w:val="004B4853"/>
    <w:rsid w:val="004B4AEC"/>
    <w:rsid w:val="004B7833"/>
    <w:rsid w:val="004C0E12"/>
    <w:rsid w:val="004C1670"/>
    <w:rsid w:val="004C2A0E"/>
    <w:rsid w:val="004C2A61"/>
    <w:rsid w:val="004C3B18"/>
    <w:rsid w:val="004C3E38"/>
    <w:rsid w:val="004C5B1C"/>
    <w:rsid w:val="004C5F35"/>
    <w:rsid w:val="004D030B"/>
    <w:rsid w:val="004D33FC"/>
    <w:rsid w:val="004D39EA"/>
    <w:rsid w:val="004D6DA1"/>
    <w:rsid w:val="004E055F"/>
    <w:rsid w:val="004E2A0D"/>
    <w:rsid w:val="004E2A5D"/>
    <w:rsid w:val="004E308B"/>
    <w:rsid w:val="004E6911"/>
    <w:rsid w:val="004E7E65"/>
    <w:rsid w:val="004F2FAA"/>
    <w:rsid w:val="004F314E"/>
    <w:rsid w:val="004F35FD"/>
    <w:rsid w:val="004F4095"/>
    <w:rsid w:val="004F4172"/>
    <w:rsid w:val="004F4369"/>
    <w:rsid w:val="004F706E"/>
    <w:rsid w:val="005006FF"/>
    <w:rsid w:val="005100C7"/>
    <w:rsid w:val="00511B49"/>
    <w:rsid w:val="00512CF7"/>
    <w:rsid w:val="005147F6"/>
    <w:rsid w:val="00517738"/>
    <w:rsid w:val="005302A0"/>
    <w:rsid w:val="0053127C"/>
    <w:rsid w:val="005326EC"/>
    <w:rsid w:val="005334CA"/>
    <w:rsid w:val="005349E5"/>
    <w:rsid w:val="00536743"/>
    <w:rsid w:val="00536981"/>
    <w:rsid w:val="00541145"/>
    <w:rsid w:val="00541E9A"/>
    <w:rsid w:val="00542695"/>
    <w:rsid w:val="005437E2"/>
    <w:rsid w:val="00544D31"/>
    <w:rsid w:val="00545B15"/>
    <w:rsid w:val="00550DE9"/>
    <w:rsid w:val="00552B5E"/>
    <w:rsid w:val="00552FA9"/>
    <w:rsid w:val="00555B79"/>
    <w:rsid w:val="005570A8"/>
    <w:rsid w:val="005604E3"/>
    <w:rsid w:val="005624FE"/>
    <w:rsid w:val="00562897"/>
    <w:rsid w:val="00563075"/>
    <w:rsid w:val="00567974"/>
    <w:rsid w:val="005679A5"/>
    <w:rsid w:val="00570067"/>
    <w:rsid w:val="005704DA"/>
    <w:rsid w:val="00571385"/>
    <w:rsid w:val="0057288A"/>
    <w:rsid w:val="00574DF5"/>
    <w:rsid w:val="00575184"/>
    <w:rsid w:val="00575AC8"/>
    <w:rsid w:val="00575FFD"/>
    <w:rsid w:val="00576560"/>
    <w:rsid w:val="00576B2C"/>
    <w:rsid w:val="00577D76"/>
    <w:rsid w:val="00580540"/>
    <w:rsid w:val="00581684"/>
    <w:rsid w:val="00582801"/>
    <w:rsid w:val="005828C7"/>
    <w:rsid w:val="00583879"/>
    <w:rsid w:val="0058388E"/>
    <w:rsid w:val="00584CEC"/>
    <w:rsid w:val="00584F68"/>
    <w:rsid w:val="00586B3B"/>
    <w:rsid w:val="00590BAD"/>
    <w:rsid w:val="005911DA"/>
    <w:rsid w:val="0059139D"/>
    <w:rsid w:val="00591A10"/>
    <w:rsid w:val="00592B26"/>
    <w:rsid w:val="0059431F"/>
    <w:rsid w:val="0059674A"/>
    <w:rsid w:val="00597282"/>
    <w:rsid w:val="005A08EE"/>
    <w:rsid w:val="005A42B3"/>
    <w:rsid w:val="005A5F9B"/>
    <w:rsid w:val="005A7797"/>
    <w:rsid w:val="005A7A1E"/>
    <w:rsid w:val="005B07FA"/>
    <w:rsid w:val="005B3AC4"/>
    <w:rsid w:val="005B6F7E"/>
    <w:rsid w:val="005B745E"/>
    <w:rsid w:val="005C08FB"/>
    <w:rsid w:val="005C09A2"/>
    <w:rsid w:val="005C297A"/>
    <w:rsid w:val="005C30A2"/>
    <w:rsid w:val="005C4908"/>
    <w:rsid w:val="005C5715"/>
    <w:rsid w:val="005C6EAE"/>
    <w:rsid w:val="005C7241"/>
    <w:rsid w:val="005D1177"/>
    <w:rsid w:val="005D2323"/>
    <w:rsid w:val="005D3CDF"/>
    <w:rsid w:val="005D7A39"/>
    <w:rsid w:val="005D7F4A"/>
    <w:rsid w:val="005E2C8B"/>
    <w:rsid w:val="005E48F2"/>
    <w:rsid w:val="005E5338"/>
    <w:rsid w:val="005E68D8"/>
    <w:rsid w:val="005E73D4"/>
    <w:rsid w:val="005E75DD"/>
    <w:rsid w:val="005E7C86"/>
    <w:rsid w:val="005F159D"/>
    <w:rsid w:val="005F2411"/>
    <w:rsid w:val="005F2507"/>
    <w:rsid w:val="005F48DA"/>
    <w:rsid w:val="006003F5"/>
    <w:rsid w:val="006018AC"/>
    <w:rsid w:val="00601E0E"/>
    <w:rsid w:val="00601E8A"/>
    <w:rsid w:val="0060290B"/>
    <w:rsid w:val="0060303B"/>
    <w:rsid w:val="006069B0"/>
    <w:rsid w:val="00606C5E"/>
    <w:rsid w:val="00607429"/>
    <w:rsid w:val="00607636"/>
    <w:rsid w:val="006141A3"/>
    <w:rsid w:val="00614E89"/>
    <w:rsid w:val="00614FCE"/>
    <w:rsid w:val="00615A18"/>
    <w:rsid w:val="0061754D"/>
    <w:rsid w:val="00617A67"/>
    <w:rsid w:val="006214FE"/>
    <w:rsid w:val="006224B8"/>
    <w:rsid w:val="00623D34"/>
    <w:rsid w:val="006245D3"/>
    <w:rsid w:val="0062490F"/>
    <w:rsid w:val="00624C1A"/>
    <w:rsid w:val="006253B9"/>
    <w:rsid w:val="00625E53"/>
    <w:rsid w:val="00626983"/>
    <w:rsid w:val="00626DC0"/>
    <w:rsid w:val="00631530"/>
    <w:rsid w:val="00631770"/>
    <w:rsid w:val="006322A3"/>
    <w:rsid w:val="00632E61"/>
    <w:rsid w:val="00633086"/>
    <w:rsid w:val="0063446B"/>
    <w:rsid w:val="00634599"/>
    <w:rsid w:val="006353A6"/>
    <w:rsid w:val="0063616F"/>
    <w:rsid w:val="00640F23"/>
    <w:rsid w:val="00640F57"/>
    <w:rsid w:val="00642C6B"/>
    <w:rsid w:val="0064354A"/>
    <w:rsid w:val="00643651"/>
    <w:rsid w:val="00644669"/>
    <w:rsid w:val="006468FF"/>
    <w:rsid w:val="006475F2"/>
    <w:rsid w:val="006519EF"/>
    <w:rsid w:val="006534CE"/>
    <w:rsid w:val="006549A1"/>
    <w:rsid w:val="00656D0A"/>
    <w:rsid w:val="00657025"/>
    <w:rsid w:val="00660738"/>
    <w:rsid w:val="00664D75"/>
    <w:rsid w:val="006650E3"/>
    <w:rsid w:val="00666674"/>
    <w:rsid w:val="00666730"/>
    <w:rsid w:val="00667DCB"/>
    <w:rsid w:val="006702C2"/>
    <w:rsid w:val="00670D09"/>
    <w:rsid w:val="00671782"/>
    <w:rsid w:val="00671905"/>
    <w:rsid w:val="00671C37"/>
    <w:rsid w:val="00674194"/>
    <w:rsid w:val="006806A2"/>
    <w:rsid w:val="00681D08"/>
    <w:rsid w:val="00683528"/>
    <w:rsid w:val="00685789"/>
    <w:rsid w:val="00686661"/>
    <w:rsid w:val="00690961"/>
    <w:rsid w:val="00690AE9"/>
    <w:rsid w:val="00692448"/>
    <w:rsid w:val="00695D10"/>
    <w:rsid w:val="006A342A"/>
    <w:rsid w:val="006A44E2"/>
    <w:rsid w:val="006A5009"/>
    <w:rsid w:val="006A5560"/>
    <w:rsid w:val="006B05F4"/>
    <w:rsid w:val="006B0811"/>
    <w:rsid w:val="006B23EB"/>
    <w:rsid w:val="006B355C"/>
    <w:rsid w:val="006B6980"/>
    <w:rsid w:val="006B74D0"/>
    <w:rsid w:val="006B7C98"/>
    <w:rsid w:val="006C17F2"/>
    <w:rsid w:val="006C1B55"/>
    <w:rsid w:val="006C3313"/>
    <w:rsid w:val="006C3932"/>
    <w:rsid w:val="006C4D65"/>
    <w:rsid w:val="006C5F5E"/>
    <w:rsid w:val="006C7335"/>
    <w:rsid w:val="006D2018"/>
    <w:rsid w:val="006D241F"/>
    <w:rsid w:val="006D3877"/>
    <w:rsid w:val="006D406A"/>
    <w:rsid w:val="006D46CE"/>
    <w:rsid w:val="006D5B98"/>
    <w:rsid w:val="006E23D1"/>
    <w:rsid w:val="006E4B1F"/>
    <w:rsid w:val="006E6647"/>
    <w:rsid w:val="006E707A"/>
    <w:rsid w:val="006E7AF0"/>
    <w:rsid w:val="006F0B87"/>
    <w:rsid w:val="006F3477"/>
    <w:rsid w:val="006F5551"/>
    <w:rsid w:val="006F61DE"/>
    <w:rsid w:val="007012A7"/>
    <w:rsid w:val="00702898"/>
    <w:rsid w:val="00703083"/>
    <w:rsid w:val="007034A9"/>
    <w:rsid w:val="00705247"/>
    <w:rsid w:val="007057E3"/>
    <w:rsid w:val="00705A7F"/>
    <w:rsid w:val="00707C51"/>
    <w:rsid w:val="00710306"/>
    <w:rsid w:val="007117E9"/>
    <w:rsid w:val="00711D18"/>
    <w:rsid w:val="007138C0"/>
    <w:rsid w:val="00713985"/>
    <w:rsid w:val="0071566F"/>
    <w:rsid w:val="007161C5"/>
    <w:rsid w:val="00723A9C"/>
    <w:rsid w:val="00727F4D"/>
    <w:rsid w:val="00730029"/>
    <w:rsid w:val="00730AC1"/>
    <w:rsid w:val="00730F21"/>
    <w:rsid w:val="007321FD"/>
    <w:rsid w:val="00733440"/>
    <w:rsid w:val="00735C3B"/>
    <w:rsid w:val="0073653D"/>
    <w:rsid w:val="00740500"/>
    <w:rsid w:val="00741C55"/>
    <w:rsid w:val="007467AD"/>
    <w:rsid w:val="00750BD9"/>
    <w:rsid w:val="00751274"/>
    <w:rsid w:val="00751D65"/>
    <w:rsid w:val="007571D2"/>
    <w:rsid w:val="007602FA"/>
    <w:rsid w:val="00762644"/>
    <w:rsid w:val="00764969"/>
    <w:rsid w:val="0076522B"/>
    <w:rsid w:val="007667A0"/>
    <w:rsid w:val="00770375"/>
    <w:rsid w:val="00773697"/>
    <w:rsid w:val="007751FF"/>
    <w:rsid w:val="00775C30"/>
    <w:rsid w:val="00775E78"/>
    <w:rsid w:val="00776C18"/>
    <w:rsid w:val="007801D0"/>
    <w:rsid w:val="00780976"/>
    <w:rsid w:val="00781DD5"/>
    <w:rsid w:val="00782781"/>
    <w:rsid w:val="0078379B"/>
    <w:rsid w:val="00784157"/>
    <w:rsid w:val="007843B2"/>
    <w:rsid w:val="007850AD"/>
    <w:rsid w:val="007873CE"/>
    <w:rsid w:val="00787CA6"/>
    <w:rsid w:val="007920D3"/>
    <w:rsid w:val="00794479"/>
    <w:rsid w:val="0079610C"/>
    <w:rsid w:val="007A2673"/>
    <w:rsid w:val="007A514B"/>
    <w:rsid w:val="007A5999"/>
    <w:rsid w:val="007A7E60"/>
    <w:rsid w:val="007B02D5"/>
    <w:rsid w:val="007B048D"/>
    <w:rsid w:val="007B364B"/>
    <w:rsid w:val="007B4A63"/>
    <w:rsid w:val="007B57E4"/>
    <w:rsid w:val="007B61CF"/>
    <w:rsid w:val="007B7349"/>
    <w:rsid w:val="007B742D"/>
    <w:rsid w:val="007B7616"/>
    <w:rsid w:val="007C1099"/>
    <w:rsid w:val="007C226C"/>
    <w:rsid w:val="007C45FE"/>
    <w:rsid w:val="007C4883"/>
    <w:rsid w:val="007C5840"/>
    <w:rsid w:val="007C6773"/>
    <w:rsid w:val="007C7B32"/>
    <w:rsid w:val="007D1A6E"/>
    <w:rsid w:val="007D2A1A"/>
    <w:rsid w:val="007D4216"/>
    <w:rsid w:val="007D4CDA"/>
    <w:rsid w:val="007D5DBD"/>
    <w:rsid w:val="007E07C5"/>
    <w:rsid w:val="007E0995"/>
    <w:rsid w:val="007E13A6"/>
    <w:rsid w:val="007E242C"/>
    <w:rsid w:val="007E3B4E"/>
    <w:rsid w:val="007E5413"/>
    <w:rsid w:val="007E7497"/>
    <w:rsid w:val="007F1D7D"/>
    <w:rsid w:val="007F2E85"/>
    <w:rsid w:val="007F2F54"/>
    <w:rsid w:val="007F4CA9"/>
    <w:rsid w:val="007F4F81"/>
    <w:rsid w:val="007F56FE"/>
    <w:rsid w:val="007F6388"/>
    <w:rsid w:val="007F65E5"/>
    <w:rsid w:val="007F7BE9"/>
    <w:rsid w:val="00800173"/>
    <w:rsid w:val="00800A96"/>
    <w:rsid w:val="00803610"/>
    <w:rsid w:val="008057BF"/>
    <w:rsid w:val="00807465"/>
    <w:rsid w:val="00807532"/>
    <w:rsid w:val="00820842"/>
    <w:rsid w:val="00822E45"/>
    <w:rsid w:val="00823B50"/>
    <w:rsid w:val="00823CB1"/>
    <w:rsid w:val="00823ED5"/>
    <w:rsid w:val="008259EA"/>
    <w:rsid w:val="008260C7"/>
    <w:rsid w:val="008266FC"/>
    <w:rsid w:val="0082712F"/>
    <w:rsid w:val="008273F7"/>
    <w:rsid w:val="00830375"/>
    <w:rsid w:val="0083135B"/>
    <w:rsid w:val="00832574"/>
    <w:rsid w:val="0083397C"/>
    <w:rsid w:val="00833D81"/>
    <w:rsid w:val="00835925"/>
    <w:rsid w:val="008365B2"/>
    <w:rsid w:val="00837F51"/>
    <w:rsid w:val="00844ED7"/>
    <w:rsid w:val="0084520F"/>
    <w:rsid w:val="008453B9"/>
    <w:rsid w:val="0085223C"/>
    <w:rsid w:val="00853FD2"/>
    <w:rsid w:val="008547CD"/>
    <w:rsid w:val="00856729"/>
    <w:rsid w:val="0085709F"/>
    <w:rsid w:val="00857C06"/>
    <w:rsid w:val="0086283B"/>
    <w:rsid w:val="00866363"/>
    <w:rsid w:val="008669CC"/>
    <w:rsid w:val="008679F9"/>
    <w:rsid w:val="00871E2B"/>
    <w:rsid w:val="00871EA6"/>
    <w:rsid w:val="00873AC3"/>
    <w:rsid w:val="00874C07"/>
    <w:rsid w:val="00874FD2"/>
    <w:rsid w:val="008773CD"/>
    <w:rsid w:val="008812F5"/>
    <w:rsid w:val="00883544"/>
    <w:rsid w:val="00883CDB"/>
    <w:rsid w:val="00883EE7"/>
    <w:rsid w:val="008854D8"/>
    <w:rsid w:val="008856F9"/>
    <w:rsid w:val="0089202F"/>
    <w:rsid w:val="008944F5"/>
    <w:rsid w:val="00895864"/>
    <w:rsid w:val="0089607C"/>
    <w:rsid w:val="008A0718"/>
    <w:rsid w:val="008A2FD1"/>
    <w:rsid w:val="008A5775"/>
    <w:rsid w:val="008A5A00"/>
    <w:rsid w:val="008A6312"/>
    <w:rsid w:val="008A6590"/>
    <w:rsid w:val="008A6C16"/>
    <w:rsid w:val="008A7B62"/>
    <w:rsid w:val="008B1FDA"/>
    <w:rsid w:val="008B65F5"/>
    <w:rsid w:val="008C0578"/>
    <w:rsid w:val="008C1121"/>
    <w:rsid w:val="008C2058"/>
    <w:rsid w:val="008C21D6"/>
    <w:rsid w:val="008C342C"/>
    <w:rsid w:val="008C4966"/>
    <w:rsid w:val="008C5DC0"/>
    <w:rsid w:val="008C6E5C"/>
    <w:rsid w:val="008C727D"/>
    <w:rsid w:val="008D036F"/>
    <w:rsid w:val="008D0C86"/>
    <w:rsid w:val="008D2C88"/>
    <w:rsid w:val="008D448C"/>
    <w:rsid w:val="008D5F7E"/>
    <w:rsid w:val="008D6462"/>
    <w:rsid w:val="008D7235"/>
    <w:rsid w:val="008E205A"/>
    <w:rsid w:val="008E2087"/>
    <w:rsid w:val="008E23D9"/>
    <w:rsid w:val="008E268E"/>
    <w:rsid w:val="008E4EEC"/>
    <w:rsid w:val="008E7A8C"/>
    <w:rsid w:val="008E7D48"/>
    <w:rsid w:val="008E7DDF"/>
    <w:rsid w:val="008F1AF1"/>
    <w:rsid w:val="008F42F7"/>
    <w:rsid w:val="008F7045"/>
    <w:rsid w:val="008F7F01"/>
    <w:rsid w:val="0090213C"/>
    <w:rsid w:val="00905E83"/>
    <w:rsid w:val="009061AD"/>
    <w:rsid w:val="00907F0D"/>
    <w:rsid w:val="00910CF0"/>
    <w:rsid w:val="0091246B"/>
    <w:rsid w:val="00914847"/>
    <w:rsid w:val="00916030"/>
    <w:rsid w:val="00920BEE"/>
    <w:rsid w:val="00923036"/>
    <w:rsid w:val="00926429"/>
    <w:rsid w:val="00926449"/>
    <w:rsid w:val="00927998"/>
    <w:rsid w:val="00934FE8"/>
    <w:rsid w:val="00940DC5"/>
    <w:rsid w:val="0094179F"/>
    <w:rsid w:val="00942AA2"/>
    <w:rsid w:val="00947659"/>
    <w:rsid w:val="00950A6E"/>
    <w:rsid w:val="0095426F"/>
    <w:rsid w:val="0095442C"/>
    <w:rsid w:val="00955615"/>
    <w:rsid w:val="00961BD7"/>
    <w:rsid w:val="0096227A"/>
    <w:rsid w:val="00962D1F"/>
    <w:rsid w:val="00963F50"/>
    <w:rsid w:val="00964867"/>
    <w:rsid w:val="00965715"/>
    <w:rsid w:val="009659ED"/>
    <w:rsid w:val="00965FC8"/>
    <w:rsid w:val="009678D2"/>
    <w:rsid w:val="00967ABC"/>
    <w:rsid w:val="00972840"/>
    <w:rsid w:val="009728F4"/>
    <w:rsid w:val="00977961"/>
    <w:rsid w:val="00977974"/>
    <w:rsid w:val="009820CB"/>
    <w:rsid w:val="0098415E"/>
    <w:rsid w:val="00985B71"/>
    <w:rsid w:val="00992403"/>
    <w:rsid w:val="00992731"/>
    <w:rsid w:val="00994AA1"/>
    <w:rsid w:val="009963E9"/>
    <w:rsid w:val="009964CC"/>
    <w:rsid w:val="009964DB"/>
    <w:rsid w:val="009967EC"/>
    <w:rsid w:val="009A020D"/>
    <w:rsid w:val="009A29DE"/>
    <w:rsid w:val="009A43AD"/>
    <w:rsid w:val="009A5BF1"/>
    <w:rsid w:val="009B00C8"/>
    <w:rsid w:val="009B02C5"/>
    <w:rsid w:val="009B0ABC"/>
    <w:rsid w:val="009B0C77"/>
    <w:rsid w:val="009B0E8F"/>
    <w:rsid w:val="009B1B35"/>
    <w:rsid w:val="009B23BE"/>
    <w:rsid w:val="009B3A33"/>
    <w:rsid w:val="009B580A"/>
    <w:rsid w:val="009B6A21"/>
    <w:rsid w:val="009B6CFD"/>
    <w:rsid w:val="009B71D4"/>
    <w:rsid w:val="009B7EC3"/>
    <w:rsid w:val="009C4210"/>
    <w:rsid w:val="009C5A76"/>
    <w:rsid w:val="009D001D"/>
    <w:rsid w:val="009D1B79"/>
    <w:rsid w:val="009D2268"/>
    <w:rsid w:val="009D258F"/>
    <w:rsid w:val="009D7C48"/>
    <w:rsid w:val="009D7FD8"/>
    <w:rsid w:val="009E36DD"/>
    <w:rsid w:val="009E42D7"/>
    <w:rsid w:val="009E45AA"/>
    <w:rsid w:val="009E4F33"/>
    <w:rsid w:val="009E6916"/>
    <w:rsid w:val="009F07E1"/>
    <w:rsid w:val="009F0C22"/>
    <w:rsid w:val="009F184C"/>
    <w:rsid w:val="009F1EBE"/>
    <w:rsid w:val="009F25F7"/>
    <w:rsid w:val="009F2F71"/>
    <w:rsid w:val="009F6259"/>
    <w:rsid w:val="00A00020"/>
    <w:rsid w:val="00A00A4B"/>
    <w:rsid w:val="00A03A73"/>
    <w:rsid w:val="00A072D5"/>
    <w:rsid w:val="00A07886"/>
    <w:rsid w:val="00A11CBF"/>
    <w:rsid w:val="00A1238E"/>
    <w:rsid w:val="00A12E25"/>
    <w:rsid w:val="00A1313A"/>
    <w:rsid w:val="00A15301"/>
    <w:rsid w:val="00A1549E"/>
    <w:rsid w:val="00A16864"/>
    <w:rsid w:val="00A21439"/>
    <w:rsid w:val="00A2324F"/>
    <w:rsid w:val="00A25F4D"/>
    <w:rsid w:val="00A26FE0"/>
    <w:rsid w:val="00A30D30"/>
    <w:rsid w:val="00A324CB"/>
    <w:rsid w:val="00A3342B"/>
    <w:rsid w:val="00A33F9C"/>
    <w:rsid w:val="00A33FB5"/>
    <w:rsid w:val="00A3485C"/>
    <w:rsid w:val="00A358D2"/>
    <w:rsid w:val="00A4047F"/>
    <w:rsid w:val="00A405F0"/>
    <w:rsid w:val="00A41E28"/>
    <w:rsid w:val="00A4251E"/>
    <w:rsid w:val="00A431E1"/>
    <w:rsid w:val="00A43E0B"/>
    <w:rsid w:val="00A44AE4"/>
    <w:rsid w:val="00A45DCC"/>
    <w:rsid w:val="00A507C0"/>
    <w:rsid w:val="00A54F30"/>
    <w:rsid w:val="00A54FEB"/>
    <w:rsid w:val="00A555C4"/>
    <w:rsid w:val="00A562F8"/>
    <w:rsid w:val="00A563E9"/>
    <w:rsid w:val="00A568AC"/>
    <w:rsid w:val="00A60027"/>
    <w:rsid w:val="00A6059D"/>
    <w:rsid w:val="00A61660"/>
    <w:rsid w:val="00A6257F"/>
    <w:rsid w:val="00A643C4"/>
    <w:rsid w:val="00A64A71"/>
    <w:rsid w:val="00A669E0"/>
    <w:rsid w:val="00A66F19"/>
    <w:rsid w:val="00A675F1"/>
    <w:rsid w:val="00A723F7"/>
    <w:rsid w:val="00A72849"/>
    <w:rsid w:val="00A7403F"/>
    <w:rsid w:val="00A75615"/>
    <w:rsid w:val="00A7575E"/>
    <w:rsid w:val="00A7615E"/>
    <w:rsid w:val="00A76942"/>
    <w:rsid w:val="00A76EDE"/>
    <w:rsid w:val="00A7752D"/>
    <w:rsid w:val="00A77679"/>
    <w:rsid w:val="00A83203"/>
    <w:rsid w:val="00A85605"/>
    <w:rsid w:val="00A90EF7"/>
    <w:rsid w:val="00A92451"/>
    <w:rsid w:val="00A93CFC"/>
    <w:rsid w:val="00A954B6"/>
    <w:rsid w:val="00A95CD6"/>
    <w:rsid w:val="00A9611C"/>
    <w:rsid w:val="00A96D82"/>
    <w:rsid w:val="00A9739D"/>
    <w:rsid w:val="00A977EE"/>
    <w:rsid w:val="00AA0787"/>
    <w:rsid w:val="00AA083D"/>
    <w:rsid w:val="00AA251B"/>
    <w:rsid w:val="00AA3389"/>
    <w:rsid w:val="00AA397D"/>
    <w:rsid w:val="00AA5859"/>
    <w:rsid w:val="00AA6A16"/>
    <w:rsid w:val="00AA6E45"/>
    <w:rsid w:val="00AB140B"/>
    <w:rsid w:val="00AB335C"/>
    <w:rsid w:val="00AB3DCD"/>
    <w:rsid w:val="00AB43B2"/>
    <w:rsid w:val="00AB4784"/>
    <w:rsid w:val="00AB4DC9"/>
    <w:rsid w:val="00AB547E"/>
    <w:rsid w:val="00AB6950"/>
    <w:rsid w:val="00AB6C18"/>
    <w:rsid w:val="00AB6C4E"/>
    <w:rsid w:val="00AB6D18"/>
    <w:rsid w:val="00AC2890"/>
    <w:rsid w:val="00AC39B1"/>
    <w:rsid w:val="00AC4C23"/>
    <w:rsid w:val="00AC7286"/>
    <w:rsid w:val="00AC73EC"/>
    <w:rsid w:val="00AD1657"/>
    <w:rsid w:val="00AD1BEB"/>
    <w:rsid w:val="00AD1E74"/>
    <w:rsid w:val="00AD1EC9"/>
    <w:rsid w:val="00AD22DE"/>
    <w:rsid w:val="00AD430F"/>
    <w:rsid w:val="00AD5150"/>
    <w:rsid w:val="00AD5709"/>
    <w:rsid w:val="00AD59AC"/>
    <w:rsid w:val="00AD6C09"/>
    <w:rsid w:val="00AD6DD9"/>
    <w:rsid w:val="00AD6FD2"/>
    <w:rsid w:val="00AD7298"/>
    <w:rsid w:val="00AD76C3"/>
    <w:rsid w:val="00AE02E6"/>
    <w:rsid w:val="00AE0760"/>
    <w:rsid w:val="00AE0B3A"/>
    <w:rsid w:val="00AE281D"/>
    <w:rsid w:val="00AE2B81"/>
    <w:rsid w:val="00AE323A"/>
    <w:rsid w:val="00AE3F70"/>
    <w:rsid w:val="00AE4BEE"/>
    <w:rsid w:val="00AE70AC"/>
    <w:rsid w:val="00AE75AA"/>
    <w:rsid w:val="00AF0647"/>
    <w:rsid w:val="00AF57DB"/>
    <w:rsid w:val="00AF5F5B"/>
    <w:rsid w:val="00AF686D"/>
    <w:rsid w:val="00B029DB"/>
    <w:rsid w:val="00B049F1"/>
    <w:rsid w:val="00B05550"/>
    <w:rsid w:val="00B056B4"/>
    <w:rsid w:val="00B05DDE"/>
    <w:rsid w:val="00B06139"/>
    <w:rsid w:val="00B06EF5"/>
    <w:rsid w:val="00B071C1"/>
    <w:rsid w:val="00B10573"/>
    <w:rsid w:val="00B1142C"/>
    <w:rsid w:val="00B1153D"/>
    <w:rsid w:val="00B14521"/>
    <w:rsid w:val="00B1498E"/>
    <w:rsid w:val="00B150CB"/>
    <w:rsid w:val="00B1775F"/>
    <w:rsid w:val="00B21C09"/>
    <w:rsid w:val="00B233E9"/>
    <w:rsid w:val="00B23C05"/>
    <w:rsid w:val="00B25401"/>
    <w:rsid w:val="00B26697"/>
    <w:rsid w:val="00B27331"/>
    <w:rsid w:val="00B32001"/>
    <w:rsid w:val="00B33E86"/>
    <w:rsid w:val="00B3610F"/>
    <w:rsid w:val="00B367C6"/>
    <w:rsid w:val="00B40760"/>
    <w:rsid w:val="00B4438A"/>
    <w:rsid w:val="00B46E9F"/>
    <w:rsid w:val="00B470E8"/>
    <w:rsid w:val="00B501E2"/>
    <w:rsid w:val="00B50BAF"/>
    <w:rsid w:val="00B50C59"/>
    <w:rsid w:val="00B52EF6"/>
    <w:rsid w:val="00B53979"/>
    <w:rsid w:val="00B55076"/>
    <w:rsid w:val="00B5517F"/>
    <w:rsid w:val="00B55313"/>
    <w:rsid w:val="00B60077"/>
    <w:rsid w:val="00B6139E"/>
    <w:rsid w:val="00B623B6"/>
    <w:rsid w:val="00B62F77"/>
    <w:rsid w:val="00B639AD"/>
    <w:rsid w:val="00B64D94"/>
    <w:rsid w:val="00B6546E"/>
    <w:rsid w:val="00B6674C"/>
    <w:rsid w:val="00B66BC9"/>
    <w:rsid w:val="00B6713D"/>
    <w:rsid w:val="00B74980"/>
    <w:rsid w:val="00B74E6E"/>
    <w:rsid w:val="00B80437"/>
    <w:rsid w:val="00B82F77"/>
    <w:rsid w:val="00B84CA9"/>
    <w:rsid w:val="00B85F55"/>
    <w:rsid w:val="00B90A22"/>
    <w:rsid w:val="00B91288"/>
    <w:rsid w:val="00B931A2"/>
    <w:rsid w:val="00B9604D"/>
    <w:rsid w:val="00B965C8"/>
    <w:rsid w:val="00B971B8"/>
    <w:rsid w:val="00BA66BB"/>
    <w:rsid w:val="00BB15F9"/>
    <w:rsid w:val="00BB2C13"/>
    <w:rsid w:val="00BB3400"/>
    <w:rsid w:val="00BB69AF"/>
    <w:rsid w:val="00BB7114"/>
    <w:rsid w:val="00BC04DB"/>
    <w:rsid w:val="00BC05C2"/>
    <w:rsid w:val="00BC241D"/>
    <w:rsid w:val="00BC3829"/>
    <w:rsid w:val="00BC5354"/>
    <w:rsid w:val="00BC586E"/>
    <w:rsid w:val="00BC5B06"/>
    <w:rsid w:val="00BC60F0"/>
    <w:rsid w:val="00BC6CFF"/>
    <w:rsid w:val="00BC7589"/>
    <w:rsid w:val="00BC765A"/>
    <w:rsid w:val="00BC76F4"/>
    <w:rsid w:val="00BC79DD"/>
    <w:rsid w:val="00BC7CC8"/>
    <w:rsid w:val="00BD2A09"/>
    <w:rsid w:val="00BD3B72"/>
    <w:rsid w:val="00BD45C9"/>
    <w:rsid w:val="00BD50B5"/>
    <w:rsid w:val="00BD6E9E"/>
    <w:rsid w:val="00BD719D"/>
    <w:rsid w:val="00BD74D2"/>
    <w:rsid w:val="00BD774B"/>
    <w:rsid w:val="00BE1B56"/>
    <w:rsid w:val="00BE1D39"/>
    <w:rsid w:val="00BE2322"/>
    <w:rsid w:val="00BE4327"/>
    <w:rsid w:val="00BE46B5"/>
    <w:rsid w:val="00BE5E59"/>
    <w:rsid w:val="00BE7ECA"/>
    <w:rsid w:val="00BF0BB6"/>
    <w:rsid w:val="00BF1BAE"/>
    <w:rsid w:val="00BF20AF"/>
    <w:rsid w:val="00BF2458"/>
    <w:rsid w:val="00BF377B"/>
    <w:rsid w:val="00BF4B00"/>
    <w:rsid w:val="00BF57E6"/>
    <w:rsid w:val="00BF5EDA"/>
    <w:rsid w:val="00BF61D4"/>
    <w:rsid w:val="00BF71D3"/>
    <w:rsid w:val="00C070D9"/>
    <w:rsid w:val="00C1130E"/>
    <w:rsid w:val="00C1138C"/>
    <w:rsid w:val="00C113B8"/>
    <w:rsid w:val="00C1219A"/>
    <w:rsid w:val="00C1599D"/>
    <w:rsid w:val="00C163F7"/>
    <w:rsid w:val="00C169E6"/>
    <w:rsid w:val="00C1740E"/>
    <w:rsid w:val="00C21AC1"/>
    <w:rsid w:val="00C223FB"/>
    <w:rsid w:val="00C224A6"/>
    <w:rsid w:val="00C226E8"/>
    <w:rsid w:val="00C22F8C"/>
    <w:rsid w:val="00C242D8"/>
    <w:rsid w:val="00C2533D"/>
    <w:rsid w:val="00C2569C"/>
    <w:rsid w:val="00C25B7B"/>
    <w:rsid w:val="00C26879"/>
    <w:rsid w:val="00C30B0A"/>
    <w:rsid w:val="00C31CAD"/>
    <w:rsid w:val="00C3300A"/>
    <w:rsid w:val="00C35303"/>
    <w:rsid w:val="00C44885"/>
    <w:rsid w:val="00C44FD4"/>
    <w:rsid w:val="00C45D13"/>
    <w:rsid w:val="00C45F75"/>
    <w:rsid w:val="00C47679"/>
    <w:rsid w:val="00C50F00"/>
    <w:rsid w:val="00C52673"/>
    <w:rsid w:val="00C53204"/>
    <w:rsid w:val="00C535AC"/>
    <w:rsid w:val="00C53DB8"/>
    <w:rsid w:val="00C5413E"/>
    <w:rsid w:val="00C54C9B"/>
    <w:rsid w:val="00C56E85"/>
    <w:rsid w:val="00C62405"/>
    <w:rsid w:val="00C63277"/>
    <w:rsid w:val="00C659C5"/>
    <w:rsid w:val="00C73418"/>
    <w:rsid w:val="00C73B47"/>
    <w:rsid w:val="00C756E2"/>
    <w:rsid w:val="00C75B8C"/>
    <w:rsid w:val="00C766FF"/>
    <w:rsid w:val="00C76A6B"/>
    <w:rsid w:val="00C771AE"/>
    <w:rsid w:val="00C77E2A"/>
    <w:rsid w:val="00C82181"/>
    <w:rsid w:val="00C83AC4"/>
    <w:rsid w:val="00C86DF5"/>
    <w:rsid w:val="00C87C70"/>
    <w:rsid w:val="00C9001E"/>
    <w:rsid w:val="00C915D2"/>
    <w:rsid w:val="00C916EF"/>
    <w:rsid w:val="00C92F4C"/>
    <w:rsid w:val="00C93E86"/>
    <w:rsid w:val="00C94D19"/>
    <w:rsid w:val="00C970A3"/>
    <w:rsid w:val="00C975EF"/>
    <w:rsid w:val="00C97A37"/>
    <w:rsid w:val="00CA078F"/>
    <w:rsid w:val="00CA2151"/>
    <w:rsid w:val="00CA2884"/>
    <w:rsid w:val="00CB2EC8"/>
    <w:rsid w:val="00CB2F74"/>
    <w:rsid w:val="00CB3AB6"/>
    <w:rsid w:val="00CB4EA6"/>
    <w:rsid w:val="00CB5757"/>
    <w:rsid w:val="00CB6C85"/>
    <w:rsid w:val="00CB7447"/>
    <w:rsid w:val="00CB7FE1"/>
    <w:rsid w:val="00CC5A9B"/>
    <w:rsid w:val="00CC5E50"/>
    <w:rsid w:val="00CD0179"/>
    <w:rsid w:val="00CD0FAD"/>
    <w:rsid w:val="00CD1899"/>
    <w:rsid w:val="00CD1F05"/>
    <w:rsid w:val="00CD3742"/>
    <w:rsid w:val="00CD3A05"/>
    <w:rsid w:val="00CD6973"/>
    <w:rsid w:val="00CE12FF"/>
    <w:rsid w:val="00CE3513"/>
    <w:rsid w:val="00CE3854"/>
    <w:rsid w:val="00CE3A0F"/>
    <w:rsid w:val="00CE4CD8"/>
    <w:rsid w:val="00CE7AF2"/>
    <w:rsid w:val="00CE7D39"/>
    <w:rsid w:val="00CE7FD0"/>
    <w:rsid w:val="00CF1689"/>
    <w:rsid w:val="00CF23B0"/>
    <w:rsid w:val="00CF2466"/>
    <w:rsid w:val="00CF60A1"/>
    <w:rsid w:val="00CF6298"/>
    <w:rsid w:val="00CF7365"/>
    <w:rsid w:val="00D0087D"/>
    <w:rsid w:val="00D02E19"/>
    <w:rsid w:val="00D03425"/>
    <w:rsid w:val="00D03703"/>
    <w:rsid w:val="00D03CCE"/>
    <w:rsid w:val="00D041FB"/>
    <w:rsid w:val="00D0678B"/>
    <w:rsid w:val="00D1216E"/>
    <w:rsid w:val="00D12347"/>
    <w:rsid w:val="00D14139"/>
    <w:rsid w:val="00D17E47"/>
    <w:rsid w:val="00D21C86"/>
    <w:rsid w:val="00D21F3B"/>
    <w:rsid w:val="00D232EB"/>
    <w:rsid w:val="00D24522"/>
    <w:rsid w:val="00D2552E"/>
    <w:rsid w:val="00D27AE4"/>
    <w:rsid w:val="00D3113E"/>
    <w:rsid w:val="00D31918"/>
    <w:rsid w:val="00D31EB4"/>
    <w:rsid w:val="00D37671"/>
    <w:rsid w:val="00D40FE8"/>
    <w:rsid w:val="00D41BAB"/>
    <w:rsid w:val="00D43BCC"/>
    <w:rsid w:val="00D47480"/>
    <w:rsid w:val="00D47844"/>
    <w:rsid w:val="00D50724"/>
    <w:rsid w:val="00D50D17"/>
    <w:rsid w:val="00D529BF"/>
    <w:rsid w:val="00D53165"/>
    <w:rsid w:val="00D536F2"/>
    <w:rsid w:val="00D548F4"/>
    <w:rsid w:val="00D553E9"/>
    <w:rsid w:val="00D555A0"/>
    <w:rsid w:val="00D5603F"/>
    <w:rsid w:val="00D56B06"/>
    <w:rsid w:val="00D5758D"/>
    <w:rsid w:val="00D60510"/>
    <w:rsid w:val="00D6206B"/>
    <w:rsid w:val="00D6556D"/>
    <w:rsid w:val="00D65E4E"/>
    <w:rsid w:val="00D668D0"/>
    <w:rsid w:val="00D756BE"/>
    <w:rsid w:val="00D81277"/>
    <w:rsid w:val="00D81B20"/>
    <w:rsid w:val="00D835EC"/>
    <w:rsid w:val="00D844DA"/>
    <w:rsid w:val="00D86630"/>
    <w:rsid w:val="00D900F0"/>
    <w:rsid w:val="00D91997"/>
    <w:rsid w:val="00D91AA2"/>
    <w:rsid w:val="00D91EFE"/>
    <w:rsid w:val="00D93B9C"/>
    <w:rsid w:val="00D94FEB"/>
    <w:rsid w:val="00D95D11"/>
    <w:rsid w:val="00DA06DC"/>
    <w:rsid w:val="00DA1703"/>
    <w:rsid w:val="00DA1758"/>
    <w:rsid w:val="00DA1FEF"/>
    <w:rsid w:val="00DA284E"/>
    <w:rsid w:val="00DA35CE"/>
    <w:rsid w:val="00DA5902"/>
    <w:rsid w:val="00DB1930"/>
    <w:rsid w:val="00DB20E4"/>
    <w:rsid w:val="00DB44C3"/>
    <w:rsid w:val="00DB4DB9"/>
    <w:rsid w:val="00DB5BDA"/>
    <w:rsid w:val="00DB710B"/>
    <w:rsid w:val="00DC15F8"/>
    <w:rsid w:val="00DC51E8"/>
    <w:rsid w:val="00DD4B55"/>
    <w:rsid w:val="00DD79F9"/>
    <w:rsid w:val="00DE1F6D"/>
    <w:rsid w:val="00DE716F"/>
    <w:rsid w:val="00DF1FC8"/>
    <w:rsid w:val="00DF2616"/>
    <w:rsid w:val="00DF3847"/>
    <w:rsid w:val="00DF75BD"/>
    <w:rsid w:val="00E004D2"/>
    <w:rsid w:val="00E02478"/>
    <w:rsid w:val="00E04331"/>
    <w:rsid w:val="00E04FFA"/>
    <w:rsid w:val="00E057F4"/>
    <w:rsid w:val="00E06C18"/>
    <w:rsid w:val="00E07CE1"/>
    <w:rsid w:val="00E13824"/>
    <w:rsid w:val="00E13A8F"/>
    <w:rsid w:val="00E140F6"/>
    <w:rsid w:val="00E14B8F"/>
    <w:rsid w:val="00E202FD"/>
    <w:rsid w:val="00E22CBA"/>
    <w:rsid w:val="00E2333C"/>
    <w:rsid w:val="00E26A6D"/>
    <w:rsid w:val="00E3077A"/>
    <w:rsid w:val="00E31DDD"/>
    <w:rsid w:val="00E3332C"/>
    <w:rsid w:val="00E33561"/>
    <w:rsid w:val="00E37132"/>
    <w:rsid w:val="00E3747E"/>
    <w:rsid w:val="00E40564"/>
    <w:rsid w:val="00E42E6A"/>
    <w:rsid w:val="00E45C05"/>
    <w:rsid w:val="00E47800"/>
    <w:rsid w:val="00E47A98"/>
    <w:rsid w:val="00E506C4"/>
    <w:rsid w:val="00E512D4"/>
    <w:rsid w:val="00E534B6"/>
    <w:rsid w:val="00E57B1B"/>
    <w:rsid w:val="00E6180A"/>
    <w:rsid w:val="00E61E1E"/>
    <w:rsid w:val="00E62D66"/>
    <w:rsid w:val="00E6768B"/>
    <w:rsid w:val="00E7175C"/>
    <w:rsid w:val="00E73316"/>
    <w:rsid w:val="00E77663"/>
    <w:rsid w:val="00E776DE"/>
    <w:rsid w:val="00E80A28"/>
    <w:rsid w:val="00E81915"/>
    <w:rsid w:val="00E82159"/>
    <w:rsid w:val="00E8262A"/>
    <w:rsid w:val="00E827D5"/>
    <w:rsid w:val="00E82F9F"/>
    <w:rsid w:val="00E83B5D"/>
    <w:rsid w:val="00E845ED"/>
    <w:rsid w:val="00E91082"/>
    <w:rsid w:val="00E914E2"/>
    <w:rsid w:val="00E91CB5"/>
    <w:rsid w:val="00E93ACB"/>
    <w:rsid w:val="00E96183"/>
    <w:rsid w:val="00E963AC"/>
    <w:rsid w:val="00E963CF"/>
    <w:rsid w:val="00E9750B"/>
    <w:rsid w:val="00EA5AAA"/>
    <w:rsid w:val="00EA674B"/>
    <w:rsid w:val="00EA7EE3"/>
    <w:rsid w:val="00EB424E"/>
    <w:rsid w:val="00EB53A5"/>
    <w:rsid w:val="00EB6D63"/>
    <w:rsid w:val="00EB6E64"/>
    <w:rsid w:val="00EB718D"/>
    <w:rsid w:val="00EC1347"/>
    <w:rsid w:val="00EC459D"/>
    <w:rsid w:val="00EC53C1"/>
    <w:rsid w:val="00EC64C8"/>
    <w:rsid w:val="00ED0B7F"/>
    <w:rsid w:val="00ED4302"/>
    <w:rsid w:val="00ED435C"/>
    <w:rsid w:val="00ED4B57"/>
    <w:rsid w:val="00ED653A"/>
    <w:rsid w:val="00ED6DE5"/>
    <w:rsid w:val="00EE097C"/>
    <w:rsid w:val="00EE2A1F"/>
    <w:rsid w:val="00EE3C9E"/>
    <w:rsid w:val="00EE59E4"/>
    <w:rsid w:val="00EE65BB"/>
    <w:rsid w:val="00EF2259"/>
    <w:rsid w:val="00EF2C08"/>
    <w:rsid w:val="00EF4DA0"/>
    <w:rsid w:val="00EF6456"/>
    <w:rsid w:val="00EF692B"/>
    <w:rsid w:val="00F013C7"/>
    <w:rsid w:val="00F0160C"/>
    <w:rsid w:val="00F01674"/>
    <w:rsid w:val="00F03BF1"/>
    <w:rsid w:val="00F06F40"/>
    <w:rsid w:val="00F0745C"/>
    <w:rsid w:val="00F07887"/>
    <w:rsid w:val="00F110FD"/>
    <w:rsid w:val="00F11A31"/>
    <w:rsid w:val="00F11E3F"/>
    <w:rsid w:val="00F121A5"/>
    <w:rsid w:val="00F13A9B"/>
    <w:rsid w:val="00F13E8D"/>
    <w:rsid w:val="00F14546"/>
    <w:rsid w:val="00F15F9E"/>
    <w:rsid w:val="00F22D0D"/>
    <w:rsid w:val="00F237C2"/>
    <w:rsid w:val="00F238E7"/>
    <w:rsid w:val="00F245F0"/>
    <w:rsid w:val="00F2630B"/>
    <w:rsid w:val="00F27208"/>
    <w:rsid w:val="00F27928"/>
    <w:rsid w:val="00F27E95"/>
    <w:rsid w:val="00F30857"/>
    <w:rsid w:val="00F37D9A"/>
    <w:rsid w:val="00F415B9"/>
    <w:rsid w:val="00F43D42"/>
    <w:rsid w:val="00F4525A"/>
    <w:rsid w:val="00F47042"/>
    <w:rsid w:val="00F47453"/>
    <w:rsid w:val="00F50711"/>
    <w:rsid w:val="00F5312A"/>
    <w:rsid w:val="00F543D1"/>
    <w:rsid w:val="00F54F28"/>
    <w:rsid w:val="00F55093"/>
    <w:rsid w:val="00F55B7E"/>
    <w:rsid w:val="00F55D8A"/>
    <w:rsid w:val="00F607E5"/>
    <w:rsid w:val="00F608B6"/>
    <w:rsid w:val="00F61A62"/>
    <w:rsid w:val="00F625D2"/>
    <w:rsid w:val="00F63F08"/>
    <w:rsid w:val="00F641AC"/>
    <w:rsid w:val="00F67302"/>
    <w:rsid w:val="00F67F80"/>
    <w:rsid w:val="00F702D6"/>
    <w:rsid w:val="00F70A2B"/>
    <w:rsid w:val="00F71DD9"/>
    <w:rsid w:val="00F720A3"/>
    <w:rsid w:val="00F73694"/>
    <w:rsid w:val="00F7673D"/>
    <w:rsid w:val="00F76873"/>
    <w:rsid w:val="00F817E7"/>
    <w:rsid w:val="00F8184C"/>
    <w:rsid w:val="00F820D3"/>
    <w:rsid w:val="00F85681"/>
    <w:rsid w:val="00F908A7"/>
    <w:rsid w:val="00F91F4F"/>
    <w:rsid w:val="00F92D10"/>
    <w:rsid w:val="00F9313E"/>
    <w:rsid w:val="00F93CC7"/>
    <w:rsid w:val="00F94383"/>
    <w:rsid w:val="00F96773"/>
    <w:rsid w:val="00FA6D11"/>
    <w:rsid w:val="00FA7617"/>
    <w:rsid w:val="00FB2B7A"/>
    <w:rsid w:val="00FB32EB"/>
    <w:rsid w:val="00FB35F1"/>
    <w:rsid w:val="00FB40B2"/>
    <w:rsid w:val="00FB5089"/>
    <w:rsid w:val="00FB5637"/>
    <w:rsid w:val="00FB6221"/>
    <w:rsid w:val="00FB6A1B"/>
    <w:rsid w:val="00FB77A9"/>
    <w:rsid w:val="00FC1704"/>
    <w:rsid w:val="00FC1C35"/>
    <w:rsid w:val="00FC2969"/>
    <w:rsid w:val="00FC3DBA"/>
    <w:rsid w:val="00FC439E"/>
    <w:rsid w:val="00FC467F"/>
    <w:rsid w:val="00FC5625"/>
    <w:rsid w:val="00FC5F9B"/>
    <w:rsid w:val="00FD04CE"/>
    <w:rsid w:val="00FD0DF0"/>
    <w:rsid w:val="00FD3A1B"/>
    <w:rsid w:val="00FD41F7"/>
    <w:rsid w:val="00FD4AEA"/>
    <w:rsid w:val="00FD61D4"/>
    <w:rsid w:val="00FD6C7A"/>
    <w:rsid w:val="00FD6D1B"/>
    <w:rsid w:val="00FE3521"/>
    <w:rsid w:val="00FE3735"/>
    <w:rsid w:val="00FE5CD5"/>
    <w:rsid w:val="00FE7BD5"/>
    <w:rsid w:val="00FF18E8"/>
    <w:rsid w:val="00FF2872"/>
    <w:rsid w:val="00FF295A"/>
    <w:rsid w:val="00FF37B4"/>
    <w:rsid w:val="00FF52F4"/>
    <w:rsid w:val="00FF59EE"/>
    <w:rsid w:val="00FF66E4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012CDDC"/>
  <w15:chartTrackingRefBased/>
  <w15:docId w15:val="{5F6DC226-30CE-4DFE-B88B-B8B7CAAC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79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uiPriority w:val="99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1">
    <w:name w:val="Znak1"/>
    <w:basedOn w:val="Normalny"/>
    <w:rsid w:val="004222E1"/>
    <w:rPr>
      <w:rFonts w:ascii="Arial" w:hAnsi="Arial" w:cs="Arial"/>
    </w:rPr>
  </w:style>
  <w:style w:type="paragraph" w:customStyle="1" w:styleId="ZnakZnak1">
    <w:name w:val="Znak Znak1"/>
    <w:basedOn w:val="Normalny"/>
    <w:rsid w:val="00E91CB5"/>
    <w:rPr>
      <w:rFonts w:ascii="Arial" w:hAnsi="Arial" w:cs="Arial"/>
    </w:rPr>
  </w:style>
  <w:style w:type="character" w:customStyle="1" w:styleId="ustZnak">
    <w:name w:val="ust Znak"/>
    <w:link w:val="ust"/>
    <w:uiPriority w:val="99"/>
    <w:locked/>
    <w:rsid w:val="00F15F9E"/>
    <w:rPr>
      <w:sz w:val="24"/>
      <w:szCs w:val="24"/>
      <w:lang w:val="pl-PL" w:eastAsia="pl-PL" w:bidi="ar-SA"/>
    </w:rPr>
  </w:style>
  <w:style w:type="paragraph" w:customStyle="1" w:styleId="Znak10">
    <w:name w:val="Znak1"/>
    <w:basedOn w:val="Normalny"/>
    <w:uiPriority w:val="99"/>
    <w:rsid w:val="00AC289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semiHidden/>
    <w:rsid w:val="00373DAD"/>
    <w:rPr>
      <w:rFonts w:ascii="Arial" w:hAnsi="Arial"/>
      <w:b/>
      <w:u w:val="single"/>
    </w:rPr>
  </w:style>
  <w:style w:type="paragraph" w:styleId="Spistreci2">
    <w:name w:val="toc 2"/>
    <w:basedOn w:val="Normalny"/>
    <w:next w:val="Normalny"/>
    <w:autoRedefine/>
    <w:semiHidden/>
    <w:rsid w:val="00373DAD"/>
    <w:pPr>
      <w:ind w:left="240"/>
    </w:pPr>
  </w:style>
  <w:style w:type="character" w:customStyle="1" w:styleId="NagowekSIWZ">
    <w:name w:val="Nagłowek SIWZ"/>
    <w:rsid w:val="00D844DA"/>
    <w:rPr>
      <w:rFonts w:ascii="Arial" w:hAnsi="Arial"/>
      <w:b/>
      <w:bCs/>
      <w:sz w:val="24"/>
      <w:u w:val="single"/>
    </w:rPr>
  </w:style>
  <w:style w:type="paragraph" w:customStyle="1" w:styleId="Znak">
    <w:name w:val="Znak"/>
    <w:basedOn w:val="Normalny"/>
    <w:rsid w:val="009B00C8"/>
    <w:rPr>
      <w:rFonts w:ascii="Arial" w:hAnsi="Arial" w:cs="Arial"/>
    </w:rPr>
  </w:style>
  <w:style w:type="paragraph" w:styleId="Indeks1">
    <w:name w:val="index 1"/>
    <w:basedOn w:val="Normalny"/>
    <w:next w:val="Normalny"/>
    <w:autoRedefine/>
    <w:semiHidden/>
    <w:rsid w:val="00D844DA"/>
    <w:pPr>
      <w:ind w:left="240" w:hanging="240"/>
    </w:pPr>
  </w:style>
  <w:style w:type="paragraph" w:customStyle="1" w:styleId="Znak0">
    <w:name w:val="Znak"/>
    <w:basedOn w:val="Normalny"/>
    <w:rsid w:val="00B21C09"/>
  </w:style>
  <w:style w:type="character" w:customStyle="1" w:styleId="TekstpodstawowyZnak">
    <w:name w:val="Tekst podstawowy Znak"/>
    <w:link w:val="Tekstpodstawowy"/>
    <w:rsid w:val="003C7D3F"/>
    <w:rPr>
      <w:b/>
      <w:sz w:val="22"/>
    </w:rPr>
  </w:style>
  <w:style w:type="paragraph" w:styleId="NormalnyWeb">
    <w:name w:val="Normal (Web)"/>
    <w:basedOn w:val="Normalny"/>
    <w:uiPriority w:val="99"/>
    <w:rsid w:val="00A1238E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1238E"/>
    <w:rPr>
      <w:b/>
      <w:bCs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63616F"/>
    <w:rPr>
      <w:b/>
    </w:rPr>
  </w:style>
  <w:style w:type="character" w:styleId="Odwoaniedokomentarza">
    <w:name w:val="annotation reference"/>
    <w:rsid w:val="00DB44C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B44C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B44C3"/>
  </w:style>
  <w:style w:type="character" w:customStyle="1" w:styleId="TematkomentarzaZnak">
    <w:name w:val="Temat komentarza Znak"/>
    <w:link w:val="Tematkomentarza"/>
    <w:rsid w:val="00DB44C3"/>
    <w:rPr>
      <w:b/>
      <w:bCs/>
    </w:rPr>
  </w:style>
  <w:style w:type="character" w:styleId="Nierozpoznanawzmianka">
    <w:name w:val="Unresolved Mention"/>
    <w:uiPriority w:val="99"/>
    <w:semiHidden/>
    <w:unhideWhenUsed/>
    <w:rsid w:val="006F0B8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rsid w:val="009964CC"/>
    <w:rPr>
      <w:sz w:val="24"/>
      <w:szCs w:val="24"/>
    </w:rPr>
  </w:style>
  <w:style w:type="character" w:customStyle="1" w:styleId="Nagwek1Znak">
    <w:name w:val="Nagłówek 1 Znak"/>
    <w:link w:val="Nagwek1"/>
    <w:rsid w:val="006702C2"/>
    <w:rPr>
      <w:rFonts w:ascii="Arial" w:hAnsi="Arial" w:cs="Arial"/>
      <w:b/>
      <w:bCs/>
      <w:kern w:val="32"/>
      <w:sz w:val="32"/>
      <w:szCs w:val="32"/>
    </w:rPr>
  </w:style>
  <w:style w:type="character" w:customStyle="1" w:styleId="TytuZnak">
    <w:name w:val="Tytuł Znak"/>
    <w:link w:val="Tytu"/>
    <w:rsid w:val="006702C2"/>
    <w:rPr>
      <w:b/>
      <w:sz w:val="36"/>
    </w:rPr>
  </w:style>
  <w:style w:type="character" w:customStyle="1" w:styleId="StopkaZnak">
    <w:name w:val="Stopka Znak"/>
    <w:link w:val="Stopka"/>
    <w:uiPriority w:val="99"/>
    <w:rsid w:val="006702C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32429"/>
    <w:pPr>
      <w:ind w:left="720"/>
      <w:contextualSpacing/>
    </w:pPr>
  </w:style>
  <w:style w:type="paragraph" w:customStyle="1" w:styleId="Znak11">
    <w:name w:val="Znak1"/>
    <w:basedOn w:val="Normalny"/>
    <w:rsid w:val="00ED430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z2@mwik.bydgoszcz.pl" TargetMode="Externa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tz2@mwik.bydgoszcz.pl" TargetMode="External"/><Relationship Id="rId14" Type="http://schemas.openxmlformats.org/officeDocument/2006/relationships/footer" Target="footer2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1FE9-7EC6-47C5-8E55-0A3119AA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24</Pages>
  <Words>5995</Words>
  <Characters>38186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44093</CharactersWithSpaces>
  <SharedDoc>false</SharedDoc>
  <HLinks>
    <vt:vector size="12" baseType="variant">
      <vt:variant>
        <vt:i4>4456565</vt:i4>
      </vt:variant>
      <vt:variant>
        <vt:i4>3</vt:i4>
      </vt:variant>
      <vt:variant>
        <vt:i4>0</vt:i4>
      </vt:variant>
      <vt:variant>
        <vt:i4>5</vt:i4>
      </vt:variant>
      <vt:variant>
        <vt:lpwstr>mailto:tz4@mwik.bydgoszcz.pl</vt:lpwstr>
      </vt:variant>
      <vt:variant>
        <vt:lpwstr/>
      </vt:variant>
      <vt:variant>
        <vt:i4>4456565</vt:i4>
      </vt:variant>
      <vt:variant>
        <vt:i4>0</vt:i4>
      </vt:variant>
      <vt:variant>
        <vt:i4>0</vt:i4>
      </vt:variant>
      <vt:variant>
        <vt:i4>5</vt:i4>
      </vt:variant>
      <vt:variant>
        <vt:lpwstr>mailto:tz4@mwik.bydgoszcz.pl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162</cp:revision>
  <cp:lastPrinted>2025-12-22T14:46:00Z</cp:lastPrinted>
  <dcterms:created xsi:type="dcterms:W3CDTF">2024-06-14T07:24:00Z</dcterms:created>
  <dcterms:modified xsi:type="dcterms:W3CDTF">2025-12-22T14:50:00Z</dcterms:modified>
</cp:coreProperties>
</file>